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ECA9E" w14:textId="31ED7837" w:rsidR="00992129" w:rsidRPr="002A787D" w:rsidRDefault="00983185" w:rsidP="00983185">
      <w:pPr>
        <w:pStyle w:val="art-comma"/>
        <w:tabs>
          <w:tab w:val="left" w:pos="3630"/>
        </w:tabs>
        <w:spacing w:line="360" w:lineRule="auto"/>
        <w:ind w:left="0" w:firstLine="0"/>
        <w:rPr>
          <w:rFonts w:ascii="Arial" w:hAnsi="Arial" w:cs="Arial"/>
          <w:b/>
          <w:sz w:val="20"/>
          <w:szCs w:val="20"/>
        </w:rPr>
      </w:pPr>
      <w:r>
        <w:rPr>
          <w:rFonts w:ascii="Arial" w:hAnsi="Arial" w:cs="Arial"/>
          <w:b/>
          <w:sz w:val="20"/>
          <w:szCs w:val="20"/>
        </w:rPr>
        <w:tab/>
      </w:r>
    </w:p>
    <w:p w14:paraId="3ADD9014" w14:textId="77777777" w:rsidR="00983185" w:rsidRDefault="00983185" w:rsidP="00992129">
      <w:pPr>
        <w:pStyle w:val="art-comma"/>
        <w:spacing w:line="360" w:lineRule="auto"/>
        <w:ind w:left="0" w:firstLine="0"/>
        <w:rPr>
          <w:rFonts w:ascii="Arial" w:hAnsi="Arial" w:cs="Arial"/>
          <w:b/>
          <w:sz w:val="20"/>
          <w:szCs w:val="20"/>
        </w:rPr>
      </w:pPr>
    </w:p>
    <w:p w14:paraId="646FF30D" w14:textId="17ECFB69" w:rsidR="00992129" w:rsidRPr="002A787D" w:rsidRDefault="00992129" w:rsidP="00992129">
      <w:pPr>
        <w:pStyle w:val="art-comma"/>
        <w:spacing w:line="360" w:lineRule="auto"/>
        <w:ind w:left="0" w:firstLine="0"/>
        <w:rPr>
          <w:rFonts w:ascii="Arial" w:hAnsi="Arial" w:cs="Arial"/>
          <w:b/>
          <w:sz w:val="20"/>
          <w:szCs w:val="20"/>
        </w:rPr>
      </w:pPr>
      <w:r w:rsidRPr="002A787D">
        <w:rPr>
          <w:rFonts w:ascii="Arial" w:hAnsi="Arial" w:cs="Arial"/>
          <w:b/>
          <w:sz w:val="20"/>
          <w:szCs w:val="20"/>
        </w:rPr>
        <w:t xml:space="preserve">ALLEGATO </w:t>
      </w:r>
      <w:r w:rsidR="003E2414">
        <w:rPr>
          <w:rFonts w:ascii="Arial" w:hAnsi="Arial" w:cs="Arial"/>
          <w:b/>
          <w:sz w:val="20"/>
          <w:szCs w:val="20"/>
        </w:rPr>
        <w:t>b</w:t>
      </w:r>
      <w:r w:rsidR="003E2414" w:rsidRPr="002A787D">
        <w:rPr>
          <w:rFonts w:ascii="Arial" w:hAnsi="Arial" w:cs="Arial"/>
          <w:b/>
          <w:sz w:val="20"/>
          <w:szCs w:val="20"/>
        </w:rPr>
        <w:t xml:space="preserve"> </w:t>
      </w:r>
      <w:r w:rsidRPr="002A787D">
        <w:rPr>
          <w:rFonts w:ascii="Arial" w:hAnsi="Arial" w:cs="Arial"/>
          <w:b/>
          <w:sz w:val="20"/>
          <w:szCs w:val="20"/>
        </w:rPr>
        <w:t xml:space="preserve">ALLO SCHEMA DI </w:t>
      </w:r>
      <w:r w:rsidR="003E2414" w:rsidRPr="003E2414">
        <w:rPr>
          <w:rFonts w:ascii="Arial" w:hAnsi="Arial" w:cs="Arial"/>
          <w:b/>
          <w:sz w:val="20"/>
          <w:szCs w:val="20"/>
        </w:rPr>
        <w:t>ACCORDO QUADRO AVENTE AD OGGETTO LA FORNITURA, MESSA IN ESERCIZIO E MANUTENZIONE DI CENTRALI TELEFONICHE E DI PRODOTTI E SERVIZI CONNESSI</w:t>
      </w:r>
    </w:p>
    <w:p w14:paraId="35CC29E4" w14:textId="77777777" w:rsidR="00992129" w:rsidRPr="002A787D" w:rsidRDefault="00992129" w:rsidP="00992129">
      <w:pPr>
        <w:pStyle w:val="art-comma"/>
        <w:spacing w:line="360" w:lineRule="auto"/>
        <w:ind w:left="0" w:firstLine="0"/>
        <w:rPr>
          <w:rFonts w:ascii="Arial" w:hAnsi="Arial" w:cs="Arial"/>
          <w:b/>
          <w:sz w:val="20"/>
          <w:szCs w:val="20"/>
        </w:rPr>
      </w:pPr>
      <w:r w:rsidRPr="002A787D">
        <w:rPr>
          <w:rFonts w:ascii="Arial" w:hAnsi="Arial" w:cs="Arial"/>
          <w:b/>
          <w:sz w:val="20"/>
          <w:szCs w:val="20"/>
        </w:rPr>
        <w:t>“FLUSSO DATI PER LE COMMISSIONI A CARICO DEL FORNITORE”</w:t>
      </w:r>
    </w:p>
    <w:p w14:paraId="746FE671" w14:textId="77777777" w:rsidR="00992129" w:rsidRPr="002A787D" w:rsidRDefault="00992129" w:rsidP="00992129">
      <w:pPr>
        <w:spacing w:line="300" w:lineRule="exact"/>
        <w:jc w:val="both"/>
        <w:rPr>
          <w:rFonts w:ascii="Arial" w:hAnsi="Arial" w:cs="Arial"/>
          <w:b/>
        </w:rPr>
      </w:pPr>
    </w:p>
    <w:p w14:paraId="03E87C5C" w14:textId="77777777" w:rsidR="00992129" w:rsidRPr="002A787D" w:rsidRDefault="00992129" w:rsidP="00992129">
      <w:pPr>
        <w:widowControl w:val="0"/>
        <w:suppressAutoHyphens/>
        <w:spacing w:line="360" w:lineRule="auto"/>
        <w:ind w:left="357"/>
        <w:jc w:val="both"/>
        <w:rPr>
          <w:rFonts w:ascii="Arial" w:eastAsia="SimSun" w:hAnsi="Arial" w:cs="Arial"/>
          <w:b/>
          <w:caps/>
          <w:lang w:eastAsia="ar-SA"/>
        </w:rPr>
      </w:pPr>
    </w:p>
    <w:p w14:paraId="7C86EA43" w14:textId="77777777" w:rsidR="00992129" w:rsidRPr="002A787D" w:rsidRDefault="00992129" w:rsidP="00992129">
      <w:pPr>
        <w:pStyle w:val="centerbold"/>
        <w:spacing w:line="300" w:lineRule="exact"/>
        <w:jc w:val="left"/>
        <w:rPr>
          <w:rFonts w:ascii="Arial" w:hAnsi="Arial" w:cs="Arial"/>
          <w:sz w:val="20"/>
        </w:rPr>
      </w:pPr>
      <w:r w:rsidRPr="002A787D">
        <w:rPr>
          <w:rFonts w:ascii="Arial" w:hAnsi="Arial" w:cs="Arial"/>
          <w:sz w:val="20"/>
        </w:rPr>
        <w:br w:type="page"/>
      </w:r>
      <w:r w:rsidRPr="002A787D">
        <w:rPr>
          <w:rFonts w:ascii="Arial" w:hAnsi="Arial" w:cs="Arial"/>
          <w:sz w:val="20"/>
        </w:rPr>
        <w:lastRenderedPageBreak/>
        <w:t>Indice</w:t>
      </w:r>
    </w:p>
    <w:p w14:paraId="5ED5FF21" w14:textId="77777777" w:rsidR="00992129" w:rsidRPr="002A787D" w:rsidRDefault="00992129" w:rsidP="00992129">
      <w:pPr>
        <w:pStyle w:val="centerbold"/>
        <w:spacing w:line="300" w:lineRule="exact"/>
        <w:jc w:val="left"/>
        <w:rPr>
          <w:rFonts w:ascii="Arial" w:hAnsi="Arial" w:cs="Arial"/>
          <w:b w:val="0"/>
          <w:sz w:val="20"/>
        </w:rPr>
      </w:pPr>
    </w:p>
    <w:p w14:paraId="4C91C985" w14:textId="4414BD1F" w:rsidR="00D76679" w:rsidRDefault="00992129">
      <w:pPr>
        <w:pStyle w:val="Sommario1"/>
        <w:rPr>
          <w:rFonts w:asciiTheme="minorHAnsi" w:eastAsiaTheme="minorEastAsia" w:hAnsiTheme="minorHAnsi" w:cstheme="minorBidi"/>
          <w:b w:val="0"/>
          <w:noProof/>
          <w:color w:val="auto"/>
          <w:kern w:val="2"/>
          <w:sz w:val="24"/>
          <w:szCs w:val="24"/>
          <w14:ligatures w14:val="standardContextual"/>
        </w:rPr>
      </w:pPr>
      <w:r w:rsidRPr="002A787D">
        <w:rPr>
          <w:rFonts w:ascii="Arial" w:hAnsi="Arial" w:cs="Arial"/>
          <w:noProof/>
          <w:color w:val="000000"/>
        </w:rPr>
        <w:fldChar w:fldCharType="begin"/>
      </w:r>
      <w:r w:rsidRPr="002A787D">
        <w:rPr>
          <w:rFonts w:ascii="Arial" w:hAnsi="Arial" w:cs="Arial"/>
          <w:noProof/>
          <w:color w:val="000000"/>
        </w:rPr>
        <w:instrText xml:space="preserve"> TOC \o "1-2" \h \z \u </w:instrText>
      </w:r>
      <w:r w:rsidRPr="002A787D">
        <w:rPr>
          <w:rFonts w:ascii="Arial" w:hAnsi="Arial" w:cs="Arial"/>
          <w:noProof/>
          <w:color w:val="000000"/>
        </w:rPr>
        <w:fldChar w:fldCharType="separate"/>
      </w:r>
      <w:hyperlink w:anchor="_Toc213419949" w:history="1">
        <w:r w:rsidR="00D76679" w:rsidRPr="0097092E">
          <w:rPr>
            <w:rStyle w:val="Collegamentoipertestuale"/>
            <w:rFonts w:ascii="Arial" w:hAnsi="Arial" w:cs="Arial"/>
            <w:caps/>
            <w:noProof/>
          </w:rPr>
          <w:t>1.</w:t>
        </w:r>
        <w:r w:rsidR="00D76679">
          <w:rPr>
            <w:rFonts w:asciiTheme="minorHAnsi" w:eastAsiaTheme="minorEastAsia" w:hAnsiTheme="minorHAnsi" w:cstheme="minorBidi"/>
            <w:b w:val="0"/>
            <w:noProof/>
            <w:color w:val="auto"/>
            <w:kern w:val="2"/>
            <w:sz w:val="24"/>
            <w:szCs w:val="24"/>
            <w14:ligatures w14:val="standardContextual"/>
          </w:rPr>
          <w:tab/>
        </w:r>
        <w:r w:rsidR="00D76679" w:rsidRPr="0097092E">
          <w:rPr>
            <w:rStyle w:val="Collegamentoipertestuale"/>
            <w:rFonts w:ascii="Arial" w:hAnsi="Arial" w:cs="Arial"/>
            <w:caps/>
            <w:noProof/>
          </w:rPr>
          <w:t>SCOPO DEL DOCUMENTO</w:t>
        </w:r>
        <w:r w:rsidR="00D76679">
          <w:rPr>
            <w:noProof/>
            <w:webHidden/>
          </w:rPr>
          <w:tab/>
        </w:r>
        <w:r w:rsidR="00D76679">
          <w:rPr>
            <w:noProof/>
            <w:webHidden/>
          </w:rPr>
          <w:fldChar w:fldCharType="begin"/>
        </w:r>
        <w:r w:rsidR="00D76679">
          <w:rPr>
            <w:noProof/>
            <w:webHidden/>
          </w:rPr>
          <w:instrText xml:space="preserve"> PAGEREF _Toc213419949 \h </w:instrText>
        </w:r>
        <w:r w:rsidR="00D76679">
          <w:rPr>
            <w:noProof/>
            <w:webHidden/>
          </w:rPr>
        </w:r>
        <w:r w:rsidR="00D76679">
          <w:rPr>
            <w:noProof/>
            <w:webHidden/>
          </w:rPr>
          <w:fldChar w:fldCharType="separate"/>
        </w:r>
        <w:r w:rsidR="008C3F37">
          <w:rPr>
            <w:noProof/>
            <w:webHidden/>
          </w:rPr>
          <w:t>3</w:t>
        </w:r>
        <w:r w:rsidR="00D76679">
          <w:rPr>
            <w:noProof/>
            <w:webHidden/>
          </w:rPr>
          <w:fldChar w:fldCharType="end"/>
        </w:r>
      </w:hyperlink>
    </w:p>
    <w:p w14:paraId="0FECCEE2" w14:textId="1D83889D" w:rsidR="00D76679" w:rsidRDefault="00D76679">
      <w:pPr>
        <w:pStyle w:val="Sommario1"/>
        <w:rPr>
          <w:rFonts w:asciiTheme="minorHAnsi" w:eastAsiaTheme="minorEastAsia" w:hAnsiTheme="minorHAnsi" w:cstheme="minorBidi"/>
          <w:b w:val="0"/>
          <w:noProof/>
          <w:color w:val="auto"/>
          <w:kern w:val="2"/>
          <w:sz w:val="24"/>
          <w:szCs w:val="24"/>
          <w14:ligatures w14:val="standardContextual"/>
        </w:rPr>
      </w:pPr>
      <w:hyperlink w:anchor="_Toc213419950" w:history="1">
        <w:r w:rsidRPr="0097092E">
          <w:rPr>
            <w:rStyle w:val="Collegamentoipertestuale"/>
            <w:rFonts w:ascii="Arial" w:hAnsi="Arial" w:cs="Arial"/>
            <w:caps/>
            <w:noProof/>
          </w:rPr>
          <w:t>2.</w:t>
        </w:r>
        <w:r>
          <w:rPr>
            <w:rFonts w:asciiTheme="minorHAnsi" w:eastAsiaTheme="minorEastAsia" w:hAnsiTheme="minorHAnsi" w:cstheme="minorBidi"/>
            <w:b w:val="0"/>
            <w:noProof/>
            <w:color w:val="auto"/>
            <w:kern w:val="2"/>
            <w:sz w:val="24"/>
            <w:szCs w:val="24"/>
            <w14:ligatures w14:val="standardContextual"/>
          </w:rPr>
          <w:tab/>
        </w:r>
        <w:r w:rsidRPr="0097092E">
          <w:rPr>
            <w:rStyle w:val="Collegamentoipertestuale"/>
            <w:rFonts w:ascii="Arial" w:hAnsi="Arial" w:cs="Arial"/>
            <w:caps/>
            <w:noProof/>
          </w:rPr>
          <w:t>criterio DI calcolo DELLA FEE</w:t>
        </w:r>
        <w:r>
          <w:rPr>
            <w:noProof/>
            <w:webHidden/>
          </w:rPr>
          <w:tab/>
        </w:r>
        <w:r>
          <w:rPr>
            <w:noProof/>
            <w:webHidden/>
          </w:rPr>
          <w:fldChar w:fldCharType="begin"/>
        </w:r>
        <w:r>
          <w:rPr>
            <w:noProof/>
            <w:webHidden/>
          </w:rPr>
          <w:instrText xml:space="preserve"> PAGEREF _Toc213419950 \h </w:instrText>
        </w:r>
        <w:r>
          <w:rPr>
            <w:noProof/>
            <w:webHidden/>
          </w:rPr>
        </w:r>
        <w:r>
          <w:rPr>
            <w:noProof/>
            <w:webHidden/>
          </w:rPr>
          <w:fldChar w:fldCharType="separate"/>
        </w:r>
        <w:r w:rsidR="008C3F37">
          <w:rPr>
            <w:noProof/>
            <w:webHidden/>
          </w:rPr>
          <w:t>3</w:t>
        </w:r>
        <w:r>
          <w:rPr>
            <w:noProof/>
            <w:webHidden/>
          </w:rPr>
          <w:fldChar w:fldCharType="end"/>
        </w:r>
      </w:hyperlink>
    </w:p>
    <w:p w14:paraId="0AC9663B" w14:textId="180C07D5" w:rsidR="00D76679" w:rsidRDefault="00D76679">
      <w:pPr>
        <w:pStyle w:val="Sommario1"/>
        <w:rPr>
          <w:rFonts w:asciiTheme="minorHAnsi" w:eastAsiaTheme="minorEastAsia" w:hAnsiTheme="minorHAnsi" w:cstheme="minorBidi"/>
          <w:b w:val="0"/>
          <w:noProof/>
          <w:color w:val="auto"/>
          <w:kern w:val="2"/>
          <w:sz w:val="24"/>
          <w:szCs w:val="24"/>
          <w14:ligatures w14:val="standardContextual"/>
        </w:rPr>
      </w:pPr>
      <w:hyperlink w:anchor="_Toc213419951" w:history="1">
        <w:r w:rsidRPr="0097092E">
          <w:rPr>
            <w:rStyle w:val="Collegamentoipertestuale"/>
            <w:rFonts w:ascii="Arial" w:hAnsi="Arial" w:cs="Arial"/>
            <w:caps/>
            <w:noProof/>
          </w:rPr>
          <w:t>3.</w:t>
        </w:r>
        <w:r>
          <w:rPr>
            <w:rFonts w:asciiTheme="minorHAnsi" w:eastAsiaTheme="minorEastAsia" w:hAnsiTheme="minorHAnsi" w:cstheme="minorBidi"/>
            <w:b w:val="0"/>
            <w:noProof/>
            <w:color w:val="auto"/>
            <w:kern w:val="2"/>
            <w:sz w:val="24"/>
            <w:szCs w:val="24"/>
            <w14:ligatures w14:val="standardContextual"/>
          </w:rPr>
          <w:tab/>
        </w:r>
        <w:r w:rsidRPr="0097092E">
          <w:rPr>
            <w:rStyle w:val="Collegamentoipertestuale"/>
            <w:rFonts w:ascii="Arial" w:hAnsi="Arial" w:cs="Arial"/>
            <w:caps/>
            <w:noProof/>
          </w:rPr>
          <w:t>tempistica e MODALITà DI INVIO</w:t>
        </w:r>
        <w:r>
          <w:rPr>
            <w:noProof/>
            <w:webHidden/>
          </w:rPr>
          <w:tab/>
        </w:r>
        <w:r>
          <w:rPr>
            <w:noProof/>
            <w:webHidden/>
          </w:rPr>
          <w:fldChar w:fldCharType="begin"/>
        </w:r>
        <w:r>
          <w:rPr>
            <w:noProof/>
            <w:webHidden/>
          </w:rPr>
          <w:instrText xml:space="preserve"> PAGEREF _Toc213419951 \h </w:instrText>
        </w:r>
        <w:r>
          <w:rPr>
            <w:noProof/>
            <w:webHidden/>
          </w:rPr>
        </w:r>
        <w:r>
          <w:rPr>
            <w:noProof/>
            <w:webHidden/>
          </w:rPr>
          <w:fldChar w:fldCharType="separate"/>
        </w:r>
        <w:r w:rsidR="008C3F37">
          <w:rPr>
            <w:noProof/>
            <w:webHidden/>
          </w:rPr>
          <w:t>3</w:t>
        </w:r>
        <w:r>
          <w:rPr>
            <w:noProof/>
            <w:webHidden/>
          </w:rPr>
          <w:fldChar w:fldCharType="end"/>
        </w:r>
      </w:hyperlink>
    </w:p>
    <w:p w14:paraId="6B63ACC3" w14:textId="1830E8AD" w:rsidR="00D76679" w:rsidRDefault="00D76679">
      <w:pPr>
        <w:pStyle w:val="Sommario2"/>
        <w:rPr>
          <w:rFonts w:asciiTheme="minorHAnsi" w:eastAsiaTheme="minorEastAsia" w:hAnsiTheme="minorHAnsi" w:cstheme="minorBidi"/>
          <w:kern w:val="2"/>
          <w:sz w:val="24"/>
          <w14:ligatures w14:val="standardContextual"/>
        </w:rPr>
      </w:pPr>
      <w:hyperlink w:anchor="_Toc213419952" w:history="1">
        <w:r w:rsidRPr="0097092E">
          <w:rPr>
            <w:rStyle w:val="Collegamentoipertestuale"/>
            <w:rFonts w:cs="Arial"/>
          </w:rPr>
          <w:t>3.1</w:t>
        </w:r>
        <w:r>
          <w:rPr>
            <w:rFonts w:asciiTheme="minorHAnsi" w:eastAsiaTheme="minorEastAsia" w:hAnsiTheme="minorHAnsi" w:cstheme="minorBidi"/>
            <w:kern w:val="2"/>
            <w:sz w:val="24"/>
            <w14:ligatures w14:val="standardContextual"/>
          </w:rPr>
          <w:tab/>
        </w:r>
        <w:r w:rsidRPr="0097092E">
          <w:rPr>
            <w:rStyle w:val="Collegamentoipertestuale"/>
            <w:rFonts w:cs="Arial"/>
          </w:rPr>
          <w:t>Tempistica</w:t>
        </w:r>
        <w:r>
          <w:rPr>
            <w:webHidden/>
          </w:rPr>
          <w:tab/>
        </w:r>
        <w:r>
          <w:rPr>
            <w:webHidden/>
          </w:rPr>
          <w:fldChar w:fldCharType="begin"/>
        </w:r>
        <w:r>
          <w:rPr>
            <w:webHidden/>
          </w:rPr>
          <w:instrText xml:space="preserve"> PAGEREF _Toc213419952 \h </w:instrText>
        </w:r>
        <w:r>
          <w:rPr>
            <w:webHidden/>
          </w:rPr>
        </w:r>
        <w:r>
          <w:rPr>
            <w:webHidden/>
          </w:rPr>
          <w:fldChar w:fldCharType="separate"/>
        </w:r>
        <w:r w:rsidR="008C3F37">
          <w:rPr>
            <w:webHidden/>
          </w:rPr>
          <w:t>3</w:t>
        </w:r>
        <w:r>
          <w:rPr>
            <w:webHidden/>
          </w:rPr>
          <w:fldChar w:fldCharType="end"/>
        </w:r>
      </w:hyperlink>
    </w:p>
    <w:p w14:paraId="69E7B20B" w14:textId="6A07965A" w:rsidR="00D76679" w:rsidRDefault="00D76679">
      <w:pPr>
        <w:pStyle w:val="Sommario2"/>
        <w:rPr>
          <w:rFonts w:asciiTheme="minorHAnsi" w:eastAsiaTheme="minorEastAsia" w:hAnsiTheme="minorHAnsi" w:cstheme="minorBidi"/>
          <w:kern w:val="2"/>
          <w:sz w:val="24"/>
          <w14:ligatures w14:val="standardContextual"/>
        </w:rPr>
      </w:pPr>
      <w:hyperlink w:anchor="_Toc213419953" w:history="1">
        <w:r w:rsidRPr="0097092E">
          <w:rPr>
            <w:rStyle w:val="Collegamentoipertestuale"/>
            <w:rFonts w:cs="Arial"/>
          </w:rPr>
          <w:t>3.2</w:t>
        </w:r>
        <w:r>
          <w:rPr>
            <w:rFonts w:asciiTheme="minorHAnsi" w:eastAsiaTheme="minorEastAsia" w:hAnsiTheme="minorHAnsi" w:cstheme="minorBidi"/>
            <w:kern w:val="2"/>
            <w:sz w:val="24"/>
            <w14:ligatures w14:val="standardContextual"/>
          </w:rPr>
          <w:tab/>
        </w:r>
        <w:r w:rsidRPr="0097092E">
          <w:rPr>
            <w:rStyle w:val="Collegamentoipertestuale"/>
            <w:rFonts w:cs="Arial"/>
          </w:rPr>
          <w:t>Modalità di invio</w:t>
        </w:r>
        <w:r>
          <w:rPr>
            <w:webHidden/>
          </w:rPr>
          <w:tab/>
        </w:r>
        <w:r>
          <w:rPr>
            <w:webHidden/>
          </w:rPr>
          <w:fldChar w:fldCharType="begin"/>
        </w:r>
        <w:r>
          <w:rPr>
            <w:webHidden/>
          </w:rPr>
          <w:instrText xml:space="preserve"> PAGEREF _Toc213419953 \h </w:instrText>
        </w:r>
        <w:r>
          <w:rPr>
            <w:webHidden/>
          </w:rPr>
        </w:r>
        <w:r>
          <w:rPr>
            <w:webHidden/>
          </w:rPr>
          <w:fldChar w:fldCharType="separate"/>
        </w:r>
        <w:r w:rsidR="008C3F37">
          <w:rPr>
            <w:webHidden/>
          </w:rPr>
          <w:t>5</w:t>
        </w:r>
        <w:r>
          <w:rPr>
            <w:webHidden/>
          </w:rPr>
          <w:fldChar w:fldCharType="end"/>
        </w:r>
      </w:hyperlink>
    </w:p>
    <w:p w14:paraId="78A63DEA" w14:textId="21824DED" w:rsidR="00D76679" w:rsidRDefault="00D76679">
      <w:pPr>
        <w:pStyle w:val="Sommario1"/>
        <w:rPr>
          <w:rFonts w:asciiTheme="minorHAnsi" w:eastAsiaTheme="minorEastAsia" w:hAnsiTheme="minorHAnsi" w:cstheme="minorBidi"/>
          <w:b w:val="0"/>
          <w:noProof/>
          <w:color w:val="auto"/>
          <w:kern w:val="2"/>
          <w:sz w:val="24"/>
          <w:szCs w:val="24"/>
          <w14:ligatures w14:val="standardContextual"/>
        </w:rPr>
      </w:pPr>
      <w:hyperlink w:anchor="_Toc213419954" w:history="1">
        <w:r w:rsidRPr="0097092E">
          <w:rPr>
            <w:rStyle w:val="Collegamentoipertestuale"/>
            <w:rFonts w:ascii="Arial" w:hAnsi="Arial" w:cs="Arial"/>
            <w:caps/>
            <w:noProof/>
          </w:rPr>
          <w:t>4.</w:t>
        </w:r>
        <w:r>
          <w:rPr>
            <w:rFonts w:asciiTheme="minorHAnsi" w:eastAsiaTheme="minorEastAsia" w:hAnsiTheme="minorHAnsi" w:cstheme="minorBidi"/>
            <w:b w:val="0"/>
            <w:noProof/>
            <w:color w:val="auto"/>
            <w:kern w:val="2"/>
            <w:sz w:val="24"/>
            <w:szCs w:val="24"/>
            <w14:ligatures w14:val="standardContextual"/>
          </w:rPr>
          <w:tab/>
        </w:r>
        <w:r w:rsidRPr="0097092E">
          <w:rPr>
            <w:rStyle w:val="Collegamentoipertestuale"/>
            <w:rFonts w:ascii="Arial" w:hAnsi="Arial" w:cs="Arial"/>
            <w:caps/>
            <w:noProof/>
          </w:rPr>
          <w:t>DESCRIZIONE DEI FLUSSI DATI FATTURATO</w:t>
        </w:r>
        <w:r>
          <w:rPr>
            <w:noProof/>
            <w:webHidden/>
          </w:rPr>
          <w:tab/>
        </w:r>
        <w:r>
          <w:rPr>
            <w:noProof/>
            <w:webHidden/>
          </w:rPr>
          <w:fldChar w:fldCharType="begin"/>
        </w:r>
        <w:r>
          <w:rPr>
            <w:noProof/>
            <w:webHidden/>
          </w:rPr>
          <w:instrText xml:space="preserve"> PAGEREF _Toc213419954 \h </w:instrText>
        </w:r>
        <w:r>
          <w:rPr>
            <w:noProof/>
            <w:webHidden/>
          </w:rPr>
        </w:r>
        <w:r>
          <w:rPr>
            <w:noProof/>
            <w:webHidden/>
          </w:rPr>
          <w:fldChar w:fldCharType="separate"/>
        </w:r>
        <w:r w:rsidR="008C3F37">
          <w:rPr>
            <w:noProof/>
            <w:webHidden/>
          </w:rPr>
          <w:t>5</w:t>
        </w:r>
        <w:r>
          <w:rPr>
            <w:noProof/>
            <w:webHidden/>
          </w:rPr>
          <w:fldChar w:fldCharType="end"/>
        </w:r>
      </w:hyperlink>
    </w:p>
    <w:p w14:paraId="1CA225C2" w14:textId="1988029C" w:rsidR="00D76679" w:rsidRDefault="00D76679">
      <w:pPr>
        <w:pStyle w:val="Sommario2"/>
        <w:rPr>
          <w:rFonts w:asciiTheme="minorHAnsi" w:eastAsiaTheme="minorEastAsia" w:hAnsiTheme="minorHAnsi" w:cstheme="minorBidi"/>
          <w:kern w:val="2"/>
          <w:sz w:val="24"/>
          <w14:ligatures w14:val="standardContextual"/>
        </w:rPr>
      </w:pPr>
      <w:hyperlink w:anchor="_Toc213419955" w:history="1">
        <w:r w:rsidRPr="0097092E">
          <w:rPr>
            <w:rStyle w:val="Collegamentoipertestuale"/>
            <w:rFonts w:cs="Arial"/>
          </w:rPr>
          <w:t>4.1</w:t>
        </w:r>
        <w:r>
          <w:rPr>
            <w:rFonts w:asciiTheme="minorHAnsi" w:eastAsiaTheme="minorEastAsia" w:hAnsiTheme="minorHAnsi" w:cstheme="minorBidi"/>
            <w:kern w:val="2"/>
            <w:sz w:val="24"/>
            <w14:ligatures w14:val="standardContextual"/>
          </w:rPr>
          <w:tab/>
        </w:r>
        <w:r w:rsidRPr="0097092E">
          <w:rPr>
            <w:rStyle w:val="Collegamentoipertestuale"/>
            <w:rFonts w:cs="Arial"/>
          </w:rPr>
          <w:t>&lt;sezione da inserire per negozi riferiti ad ambienti di acquisto, ovvero per gli ordini, di convenzioni o AQ&gt;</w:t>
        </w:r>
        <w:r>
          <w:rPr>
            <w:webHidden/>
          </w:rPr>
          <w:tab/>
        </w:r>
        <w:r>
          <w:rPr>
            <w:webHidden/>
          </w:rPr>
          <w:fldChar w:fldCharType="begin"/>
        </w:r>
        <w:r>
          <w:rPr>
            <w:webHidden/>
          </w:rPr>
          <w:instrText xml:space="preserve"> PAGEREF _Toc213419955 \h </w:instrText>
        </w:r>
        <w:r>
          <w:rPr>
            <w:webHidden/>
          </w:rPr>
        </w:r>
        <w:r>
          <w:rPr>
            <w:webHidden/>
          </w:rPr>
          <w:fldChar w:fldCharType="separate"/>
        </w:r>
        <w:r w:rsidR="008C3F37">
          <w:rPr>
            <w:webHidden/>
          </w:rPr>
          <w:t>5</w:t>
        </w:r>
        <w:r>
          <w:rPr>
            <w:webHidden/>
          </w:rPr>
          <w:fldChar w:fldCharType="end"/>
        </w:r>
      </w:hyperlink>
    </w:p>
    <w:p w14:paraId="138F3EBF" w14:textId="48F5B09C" w:rsidR="00D76679" w:rsidRDefault="00D76679">
      <w:pPr>
        <w:pStyle w:val="Sommario1"/>
        <w:rPr>
          <w:rFonts w:asciiTheme="minorHAnsi" w:eastAsiaTheme="minorEastAsia" w:hAnsiTheme="minorHAnsi" w:cstheme="minorBidi"/>
          <w:b w:val="0"/>
          <w:noProof/>
          <w:color w:val="auto"/>
          <w:kern w:val="2"/>
          <w:sz w:val="24"/>
          <w:szCs w:val="24"/>
          <w14:ligatures w14:val="standardContextual"/>
        </w:rPr>
      </w:pPr>
      <w:hyperlink w:anchor="_Toc213419956" w:history="1">
        <w:r w:rsidRPr="0097092E">
          <w:rPr>
            <w:rStyle w:val="Collegamentoipertestuale"/>
            <w:rFonts w:ascii="Arial" w:hAnsi="Arial" w:cs="Arial"/>
            <w:caps/>
            <w:noProof/>
          </w:rPr>
          <w:t>5.</w:t>
        </w:r>
        <w:r>
          <w:rPr>
            <w:rFonts w:asciiTheme="minorHAnsi" w:eastAsiaTheme="minorEastAsia" w:hAnsiTheme="minorHAnsi" w:cstheme="minorBidi"/>
            <w:b w:val="0"/>
            <w:noProof/>
            <w:color w:val="auto"/>
            <w:kern w:val="2"/>
            <w:sz w:val="24"/>
            <w:szCs w:val="24"/>
            <w14:ligatures w14:val="standardContextual"/>
          </w:rPr>
          <w:tab/>
        </w:r>
        <w:r w:rsidRPr="0097092E">
          <w:rPr>
            <w:rStyle w:val="Collegamentoipertestuale"/>
            <w:rFonts w:ascii="Arial" w:hAnsi="Arial" w:cs="Arial"/>
            <w:caps/>
            <w:noProof/>
          </w:rPr>
          <w:t>facsimile dichiarazioni</w:t>
        </w:r>
        <w:r>
          <w:rPr>
            <w:noProof/>
            <w:webHidden/>
          </w:rPr>
          <w:tab/>
        </w:r>
        <w:r>
          <w:rPr>
            <w:noProof/>
            <w:webHidden/>
          </w:rPr>
          <w:fldChar w:fldCharType="begin"/>
        </w:r>
        <w:r>
          <w:rPr>
            <w:noProof/>
            <w:webHidden/>
          </w:rPr>
          <w:instrText xml:space="preserve"> PAGEREF _Toc213419956 \h </w:instrText>
        </w:r>
        <w:r>
          <w:rPr>
            <w:noProof/>
            <w:webHidden/>
          </w:rPr>
        </w:r>
        <w:r>
          <w:rPr>
            <w:noProof/>
            <w:webHidden/>
          </w:rPr>
          <w:fldChar w:fldCharType="separate"/>
        </w:r>
        <w:r w:rsidR="008C3F37">
          <w:rPr>
            <w:noProof/>
            <w:webHidden/>
          </w:rPr>
          <w:t>7</w:t>
        </w:r>
        <w:r>
          <w:rPr>
            <w:noProof/>
            <w:webHidden/>
          </w:rPr>
          <w:fldChar w:fldCharType="end"/>
        </w:r>
      </w:hyperlink>
    </w:p>
    <w:p w14:paraId="7966F2DC" w14:textId="53FBF26A" w:rsidR="00D76679" w:rsidRDefault="00D76679">
      <w:pPr>
        <w:pStyle w:val="Sommario2"/>
        <w:rPr>
          <w:rFonts w:asciiTheme="minorHAnsi" w:eastAsiaTheme="minorEastAsia" w:hAnsiTheme="minorHAnsi" w:cstheme="minorBidi"/>
          <w:kern w:val="2"/>
          <w:sz w:val="24"/>
          <w14:ligatures w14:val="standardContextual"/>
        </w:rPr>
      </w:pPr>
      <w:hyperlink w:anchor="_Toc213419957" w:history="1">
        <w:r w:rsidRPr="0097092E">
          <w:rPr>
            <w:rStyle w:val="Collegamentoipertestuale"/>
            <w:rFonts w:cs="Arial"/>
          </w:rPr>
          <w:t>5.1</w:t>
        </w:r>
        <w:r>
          <w:rPr>
            <w:rFonts w:asciiTheme="minorHAnsi" w:eastAsiaTheme="minorEastAsia" w:hAnsiTheme="minorHAnsi" w:cstheme="minorBidi"/>
            <w:kern w:val="2"/>
            <w:sz w:val="24"/>
            <w14:ligatures w14:val="standardContextual"/>
          </w:rPr>
          <w:tab/>
        </w:r>
        <w:r w:rsidRPr="0097092E">
          <w:rPr>
            <w:rStyle w:val="Collegamentoipertestuale"/>
            <w:rFonts w:cs="Arial"/>
          </w:rPr>
          <w:t>FACSIMILE DI DICHIARAZIONE LETTERA “A”</w:t>
        </w:r>
        <w:r>
          <w:rPr>
            <w:webHidden/>
          </w:rPr>
          <w:tab/>
        </w:r>
        <w:r>
          <w:rPr>
            <w:webHidden/>
          </w:rPr>
          <w:fldChar w:fldCharType="begin"/>
        </w:r>
        <w:r>
          <w:rPr>
            <w:webHidden/>
          </w:rPr>
          <w:instrText xml:space="preserve"> PAGEREF _Toc213419957 \h </w:instrText>
        </w:r>
        <w:r>
          <w:rPr>
            <w:webHidden/>
          </w:rPr>
        </w:r>
        <w:r>
          <w:rPr>
            <w:webHidden/>
          </w:rPr>
          <w:fldChar w:fldCharType="separate"/>
        </w:r>
        <w:r w:rsidR="008C3F37">
          <w:rPr>
            <w:webHidden/>
          </w:rPr>
          <w:t>7</w:t>
        </w:r>
        <w:r>
          <w:rPr>
            <w:webHidden/>
          </w:rPr>
          <w:fldChar w:fldCharType="end"/>
        </w:r>
      </w:hyperlink>
    </w:p>
    <w:p w14:paraId="7D7FDB14" w14:textId="3C854C9F" w:rsidR="00D76679" w:rsidRDefault="00D76679">
      <w:pPr>
        <w:pStyle w:val="Sommario2"/>
        <w:rPr>
          <w:rFonts w:asciiTheme="minorHAnsi" w:eastAsiaTheme="minorEastAsia" w:hAnsiTheme="minorHAnsi" w:cstheme="minorBidi"/>
          <w:kern w:val="2"/>
          <w:sz w:val="24"/>
          <w14:ligatures w14:val="standardContextual"/>
        </w:rPr>
      </w:pPr>
      <w:hyperlink w:anchor="_Toc213419958" w:history="1">
        <w:r w:rsidRPr="0097092E">
          <w:rPr>
            <w:rStyle w:val="Collegamentoipertestuale"/>
            <w:rFonts w:cs="Arial"/>
          </w:rPr>
          <w:t>5.2</w:t>
        </w:r>
        <w:r>
          <w:rPr>
            <w:rFonts w:asciiTheme="minorHAnsi" w:eastAsiaTheme="minorEastAsia" w:hAnsiTheme="minorHAnsi" w:cstheme="minorBidi"/>
            <w:kern w:val="2"/>
            <w:sz w:val="24"/>
            <w14:ligatures w14:val="standardContextual"/>
          </w:rPr>
          <w:tab/>
        </w:r>
        <w:r w:rsidRPr="0097092E">
          <w:rPr>
            <w:rStyle w:val="Collegamentoipertestuale"/>
            <w:rFonts w:cs="Arial"/>
          </w:rPr>
          <w:t>FACSIMILE DI DICHIARAZIONE LETTERA “B”</w:t>
        </w:r>
        <w:r>
          <w:rPr>
            <w:webHidden/>
          </w:rPr>
          <w:tab/>
        </w:r>
        <w:r>
          <w:rPr>
            <w:webHidden/>
          </w:rPr>
          <w:fldChar w:fldCharType="begin"/>
        </w:r>
        <w:r>
          <w:rPr>
            <w:webHidden/>
          </w:rPr>
          <w:instrText xml:space="preserve"> PAGEREF _Toc213419958 \h </w:instrText>
        </w:r>
        <w:r>
          <w:rPr>
            <w:webHidden/>
          </w:rPr>
        </w:r>
        <w:r>
          <w:rPr>
            <w:webHidden/>
          </w:rPr>
          <w:fldChar w:fldCharType="separate"/>
        </w:r>
        <w:r w:rsidR="008C3F37">
          <w:rPr>
            <w:webHidden/>
          </w:rPr>
          <w:t>8</w:t>
        </w:r>
        <w:r>
          <w:rPr>
            <w:webHidden/>
          </w:rPr>
          <w:fldChar w:fldCharType="end"/>
        </w:r>
      </w:hyperlink>
    </w:p>
    <w:p w14:paraId="2D048388" w14:textId="08B0443A" w:rsidR="00D76679" w:rsidRDefault="00D76679">
      <w:pPr>
        <w:pStyle w:val="Sommario2"/>
        <w:rPr>
          <w:rFonts w:asciiTheme="minorHAnsi" w:eastAsiaTheme="minorEastAsia" w:hAnsiTheme="minorHAnsi" w:cstheme="minorBidi"/>
          <w:kern w:val="2"/>
          <w:sz w:val="24"/>
          <w14:ligatures w14:val="standardContextual"/>
        </w:rPr>
      </w:pPr>
      <w:hyperlink w:anchor="_Toc213419959" w:history="1">
        <w:r w:rsidRPr="0097092E">
          <w:rPr>
            <w:rStyle w:val="Collegamentoipertestuale"/>
            <w:rFonts w:ascii="Arial" w:hAnsi="Arial" w:cs="Arial"/>
            <w:b/>
          </w:rPr>
          <w:t>Questo documento non ha valore se privo della sottoscrizione a mezzo firma digitale.</w:t>
        </w:r>
        <w:r>
          <w:rPr>
            <w:webHidden/>
          </w:rPr>
          <w:tab/>
        </w:r>
        <w:r>
          <w:rPr>
            <w:webHidden/>
          </w:rPr>
          <w:fldChar w:fldCharType="begin"/>
        </w:r>
        <w:r>
          <w:rPr>
            <w:webHidden/>
          </w:rPr>
          <w:instrText xml:space="preserve"> PAGEREF _Toc213419959 \h </w:instrText>
        </w:r>
        <w:r>
          <w:rPr>
            <w:webHidden/>
          </w:rPr>
        </w:r>
        <w:r>
          <w:rPr>
            <w:webHidden/>
          </w:rPr>
          <w:fldChar w:fldCharType="separate"/>
        </w:r>
        <w:r w:rsidR="008C3F37">
          <w:rPr>
            <w:webHidden/>
          </w:rPr>
          <w:t>8</w:t>
        </w:r>
        <w:r>
          <w:rPr>
            <w:webHidden/>
          </w:rPr>
          <w:fldChar w:fldCharType="end"/>
        </w:r>
      </w:hyperlink>
    </w:p>
    <w:p w14:paraId="56F724BF" w14:textId="77777777" w:rsidR="00992129" w:rsidRPr="002A787D" w:rsidRDefault="00992129" w:rsidP="00992129">
      <w:pPr>
        <w:tabs>
          <w:tab w:val="left" w:pos="960"/>
          <w:tab w:val="right" w:pos="8505"/>
          <w:tab w:val="right" w:pos="8647"/>
        </w:tabs>
        <w:spacing w:line="360" w:lineRule="auto"/>
        <w:jc w:val="both"/>
        <w:rPr>
          <w:rFonts w:ascii="Arial" w:hAnsi="Arial" w:cs="Arial"/>
          <w:caps/>
          <w:noProof/>
          <w:color w:val="000000"/>
        </w:rPr>
      </w:pPr>
      <w:r w:rsidRPr="002A787D">
        <w:rPr>
          <w:rFonts w:ascii="Arial" w:hAnsi="Arial" w:cs="Arial"/>
          <w:b/>
          <w:noProof/>
          <w:color w:val="000000"/>
        </w:rPr>
        <w:fldChar w:fldCharType="end"/>
      </w:r>
    </w:p>
    <w:p w14:paraId="6249A8A6" w14:textId="77777777" w:rsidR="00992129" w:rsidRPr="002A787D" w:rsidRDefault="00992129" w:rsidP="00992129">
      <w:pPr>
        <w:tabs>
          <w:tab w:val="right" w:pos="8494"/>
        </w:tabs>
        <w:spacing w:line="300" w:lineRule="exact"/>
        <w:ind w:left="720" w:hanging="720"/>
        <w:jc w:val="both"/>
        <w:rPr>
          <w:rFonts w:ascii="Arial" w:hAnsi="Arial" w:cs="Arial"/>
          <w:caps/>
          <w:noProof/>
          <w:color w:val="000000"/>
        </w:rPr>
      </w:pPr>
    </w:p>
    <w:p w14:paraId="3ED7CC69"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r w:rsidRPr="002A787D">
        <w:rPr>
          <w:rFonts w:ascii="Arial" w:hAnsi="Arial" w:cs="Arial"/>
          <w:sz w:val="20"/>
        </w:rPr>
        <w:br w:type="page"/>
      </w:r>
      <w:bookmarkStart w:id="0" w:name="_Toc213419949"/>
      <w:r w:rsidRPr="002A787D">
        <w:rPr>
          <w:rFonts w:ascii="Arial" w:hAnsi="Arial" w:cs="Arial"/>
          <w:b/>
          <w:caps/>
          <w:sz w:val="20"/>
        </w:rPr>
        <w:lastRenderedPageBreak/>
        <w:t>SCOPO DEL DOCUMENTO</w:t>
      </w:r>
      <w:bookmarkEnd w:id="0"/>
      <w:r w:rsidR="008F66D5" w:rsidRPr="002A787D">
        <w:rPr>
          <w:rFonts w:ascii="Arial" w:hAnsi="Arial" w:cs="Arial"/>
          <w:b/>
          <w:caps/>
          <w:sz w:val="20"/>
        </w:rPr>
        <w:t xml:space="preserve"> </w:t>
      </w:r>
    </w:p>
    <w:p w14:paraId="77C9A564" w14:textId="77777777" w:rsidR="00992129" w:rsidRPr="002A787D" w:rsidRDefault="00992129" w:rsidP="00992129">
      <w:pPr>
        <w:spacing w:line="360" w:lineRule="auto"/>
        <w:jc w:val="both"/>
        <w:rPr>
          <w:rFonts w:ascii="Arial" w:hAnsi="Arial" w:cs="Arial"/>
        </w:rPr>
      </w:pPr>
      <w:r w:rsidRPr="002A787D">
        <w:rPr>
          <w:rFonts w:ascii="Arial" w:hAnsi="Arial" w:cs="Arial"/>
        </w:rPr>
        <w:t>Scopo del documento è descrivere i flussi dati richiesti per le commissioni a carico del Fornitore ai sensi del Decreto Ministero dell’Economia e delle Finanze del 23 novembre 2012 (di seguito, per brevità, la Commissione).</w:t>
      </w:r>
    </w:p>
    <w:p w14:paraId="4EB1BEA5" w14:textId="77777777" w:rsidR="00992129" w:rsidRPr="002A787D" w:rsidRDefault="00992129" w:rsidP="00992129">
      <w:pPr>
        <w:rPr>
          <w:rFonts w:ascii="Arial" w:hAnsi="Arial" w:cs="Arial"/>
          <w:b/>
          <w:caps/>
        </w:rPr>
      </w:pPr>
      <w:bookmarkStart w:id="1" w:name="_Toc361931202"/>
    </w:p>
    <w:p w14:paraId="13EB95D0"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2" w:name="_Toc213419950"/>
      <w:r w:rsidRPr="002A787D">
        <w:rPr>
          <w:rFonts w:ascii="Arial" w:hAnsi="Arial" w:cs="Arial"/>
          <w:b/>
          <w:caps/>
          <w:sz w:val="20"/>
        </w:rPr>
        <w:t>criterio DI calcolo DELLA FEE</w:t>
      </w:r>
      <w:bookmarkEnd w:id="2"/>
    </w:p>
    <w:p w14:paraId="4FDF062F" w14:textId="77777777" w:rsidR="00992129" w:rsidRPr="002A787D" w:rsidRDefault="00992129" w:rsidP="00992129">
      <w:pPr>
        <w:spacing w:line="360" w:lineRule="auto"/>
        <w:jc w:val="both"/>
        <w:rPr>
          <w:rFonts w:ascii="Arial" w:hAnsi="Arial" w:cs="Arial"/>
        </w:rPr>
      </w:pPr>
      <w:r w:rsidRPr="002A787D">
        <w:rPr>
          <w:rFonts w:ascii="Arial" w:hAnsi="Arial" w:cs="Arial"/>
        </w:rPr>
        <w:t xml:space="preserve">Il Fornitore, ai sensi del Decreto Ministero dell’Economia e delle Finanze del 23 novembre 2012, è tenuto a versare alla Consip S.p.A. una Commissione pari allo ____ % </w:t>
      </w:r>
      <w:r w:rsidRPr="002A787D">
        <w:rPr>
          <w:rFonts w:ascii="Arial" w:hAnsi="Arial" w:cs="Arial"/>
          <w:color w:val="4F81BD" w:themeColor="accent1"/>
        </w:rPr>
        <w:t>&lt;</w:t>
      </w:r>
      <w:r w:rsidRPr="002A787D">
        <w:rPr>
          <w:rFonts w:ascii="Arial" w:hAnsi="Arial" w:cs="Arial"/>
          <w:b/>
          <w:i/>
          <w:color w:val="0000FF"/>
        </w:rPr>
        <w:t>indicare la misura della Commissione solo al momento della stipula</w:t>
      </w:r>
      <w:r w:rsidRPr="002A787D">
        <w:rPr>
          <w:rFonts w:ascii="Arial" w:hAnsi="Arial" w:cs="Arial"/>
        </w:rPr>
        <w:t xml:space="preserve">&gt; da calcolarsi sul valore, al netto dell’IVA, del fatturato realizzato con riferimento agli acquisti effettuati dalle Pubbliche Amministrazioni e dagli altri soggetti legittimati ai sensi della normativa vigente. </w:t>
      </w:r>
    </w:p>
    <w:p w14:paraId="39FD06B3" w14:textId="77777777" w:rsidR="00992129" w:rsidRPr="002A787D" w:rsidRDefault="00992129" w:rsidP="00992129">
      <w:pPr>
        <w:rPr>
          <w:rFonts w:ascii="Arial" w:hAnsi="Arial" w:cs="Arial"/>
          <w:b/>
          <w:caps/>
        </w:rPr>
      </w:pPr>
    </w:p>
    <w:p w14:paraId="3AF6E1C3"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3" w:name="_Toc213419951"/>
      <w:r w:rsidRPr="002A787D">
        <w:rPr>
          <w:rFonts w:ascii="Arial" w:hAnsi="Arial" w:cs="Arial"/>
          <w:b/>
          <w:caps/>
          <w:sz w:val="20"/>
        </w:rPr>
        <w:t>tempistica e MODALITà DI INVIO</w:t>
      </w:r>
      <w:bookmarkEnd w:id="1"/>
      <w:bookmarkEnd w:id="3"/>
    </w:p>
    <w:p w14:paraId="2C3FBC6D"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4" w:name="_Toc213419952"/>
      <w:r w:rsidRPr="002A787D">
        <w:rPr>
          <w:rFonts w:cs="Arial"/>
          <w:i w:val="0"/>
          <w:sz w:val="20"/>
        </w:rPr>
        <w:t>3.1</w:t>
      </w:r>
      <w:r w:rsidRPr="002A787D">
        <w:rPr>
          <w:rFonts w:cs="Arial"/>
          <w:i w:val="0"/>
          <w:sz w:val="20"/>
        </w:rPr>
        <w:tab/>
        <w:t>Tempistica</w:t>
      </w:r>
      <w:bookmarkEnd w:id="4"/>
    </w:p>
    <w:p w14:paraId="242C591F" w14:textId="53CD44C3" w:rsidR="00992129" w:rsidRPr="002A787D" w:rsidRDefault="00992129" w:rsidP="00992129">
      <w:pPr>
        <w:spacing w:line="360" w:lineRule="auto"/>
        <w:jc w:val="both"/>
        <w:rPr>
          <w:rFonts w:ascii="Arial" w:hAnsi="Arial" w:cs="Arial"/>
          <w:bCs/>
        </w:rPr>
      </w:pPr>
      <w:r w:rsidRPr="002A787D">
        <w:rPr>
          <w:rFonts w:ascii="Arial" w:hAnsi="Arial" w:cs="Arial"/>
        </w:rPr>
        <w:t xml:space="preserve">Fermo quanto previsto nella Convenzione in tema di penali e di inadempimento agli obblighi di comunicazione, di seguito si fornisce una descrizione della procedura </w:t>
      </w:r>
      <w:r w:rsidR="004E02B7" w:rsidRPr="002A787D">
        <w:rPr>
          <w:rFonts w:ascii="Arial" w:hAnsi="Arial" w:cs="Arial"/>
        </w:rPr>
        <w:t xml:space="preserve">di cui alla tabella di sintesi </w:t>
      </w:r>
      <w:r w:rsidRPr="002A787D">
        <w:rPr>
          <w:rFonts w:ascii="Arial" w:hAnsi="Arial" w:cs="Arial"/>
        </w:rPr>
        <w:t xml:space="preserve">sulla tempistica che il Fornitore è tenuto a rispettare nell’invio delle dichiarazioni e dei reports relativi alla </w:t>
      </w:r>
      <w:r w:rsidRPr="002A787D">
        <w:rPr>
          <w:rFonts w:ascii="Arial" w:hAnsi="Arial" w:cs="Arial"/>
          <w:bCs/>
        </w:rPr>
        <w:t xml:space="preserve">Commissione. </w:t>
      </w:r>
    </w:p>
    <w:p w14:paraId="2EB928CD" w14:textId="4D621E48" w:rsidR="00202785" w:rsidRPr="002A787D" w:rsidRDefault="00202785" w:rsidP="002B5D20">
      <w:pPr>
        <w:pStyle w:val="Corpotesto"/>
        <w:spacing w:line="360" w:lineRule="auto"/>
        <w:rPr>
          <w:rFonts w:ascii="Arial" w:hAnsi="Arial" w:cs="Arial"/>
          <w:kern w:val="0"/>
          <w:szCs w:val="20"/>
        </w:rPr>
      </w:pPr>
      <w:r w:rsidRPr="002A787D">
        <w:rPr>
          <w:rFonts w:ascii="Arial" w:hAnsi="Arial" w:cs="Arial"/>
          <w:kern w:val="0"/>
          <w:szCs w:val="20"/>
        </w:rPr>
        <w:t>Il Fornitore è tenuto a trasmettere a Consip flussi dati richiesti per il calcolo delle commissioni:</w:t>
      </w:r>
    </w:p>
    <w:p w14:paraId="2CF401BF" w14:textId="2AA8BF0D"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a partire dal primo mese successivo alla conclusione del primo contratto attuativo emesso da una Pubblica Amministrazione (Ordine di Fornitura/Appalto Specifico);</w:t>
      </w:r>
    </w:p>
    <w:p w14:paraId="4E4578AB" w14:textId="45E34FD6"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fino al mese successivo alla comunicazione di termine fatturazione (flussi dati mensili);</w:t>
      </w:r>
    </w:p>
    <w:p w14:paraId="58E8BDB8" w14:textId="4ABF803E"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fino al mese successivo al semestre nel quale è stata inviata comunicazione di termine fatturazione (flussi dati semestrali).</w:t>
      </w:r>
      <w:r w:rsidR="00AA1CFD" w:rsidRPr="002A787D">
        <w:rPr>
          <w:rFonts w:ascii="Arial" w:hAnsi="Arial" w:cs="Arial"/>
          <w:kern w:val="0"/>
          <w:szCs w:val="20"/>
        </w:rPr>
        <w:t xml:space="preserve"> Es.1 Comunicazione termine fatturazione </w:t>
      </w:r>
      <w:proofErr w:type="gramStart"/>
      <w:r w:rsidR="00AA1CFD" w:rsidRPr="002A787D">
        <w:rPr>
          <w:rFonts w:ascii="Arial" w:hAnsi="Arial" w:cs="Arial"/>
          <w:kern w:val="0"/>
          <w:szCs w:val="20"/>
        </w:rPr>
        <w:t>Marzo</w:t>
      </w:r>
      <w:proofErr w:type="gramEnd"/>
      <w:r w:rsidR="00AA1CFD" w:rsidRPr="002A787D">
        <w:rPr>
          <w:rFonts w:ascii="Arial" w:hAnsi="Arial" w:cs="Arial"/>
          <w:kern w:val="0"/>
          <w:szCs w:val="20"/>
        </w:rPr>
        <w:t xml:space="preserve">, deve essere caricata la dichiarazione semestrale entro i 30 giorni dal termine del primo semestre. Es.2 Comunicazione termine fatturazione </w:t>
      </w:r>
      <w:proofErr w:type="gramStart"/>
      <w:r w:rsidR="00AA1CFD" w:rsidRPr="002A787D">
        <w:rPr>
          <w:rFonts w:ascii="Arial" w:hAnsi="Arial" w:cs="Arial"/>
          <w:kern w:val="0"/>
          <w:szCs w:val="20"/>
        </w:rPr>
        <w:t>Settembre</w:t>
      </w:r>
      <w:proofErr w:type="gramEnd"/>
      <w:r w:rsidR="00AA1CFD" w:rsidRPr="002A787D">
        <w:rPr>
          <w:rFonts w:ascii="Arial" w:hAnsi="Arial" w:cs="Arial"/>
          <w:kern w:val="0"/>
          <w:szCs w:val="20"/>
        </w:rPr>
        <w:t>, deve essere caricata la dichiarazione semestrale entro i 30 giorni dal termine del secondo semestre.</w:t>
      </w:r>
    </w:p>
    <w:p w14:paraId="5463C497" w14:textId="77777777" w:rsidR="00992129" w:rsidRPr="002A787D" w:rsidRDefault="00992129">
      <w:pPr>
        <w:spacing w:line="360" w:lineRule="auto"/>
        <w:jc w:val="both"/>
        <w:rPr>
          <w:rFonts w:ascii="Arial" w:hAnsi="Arial" w:cs="Arial"/>
        </w:rPr>
      </w:pPr>
      <w:r w:rsidRPr="002A787D">
        <w:rPr>
          <w:rFonts w:ascii="Arial" w:hAnsi="Arial" w:cs="Arial"/>
        </w:rPr>
        <w:t>Ai fini del calcolo dell’entità della Commissione, il Fornitore è tenuto a trasmettere alla Consip S.p.A.:</w:t>
      </w:r>
    </w:p>
    <w:p w14:paraId="1279B5E4" w14:textId="7EB9701F" w:rsidR="00992129" w:rsidRPr="002A787D" w:rsidRDefault="00992129" w:rsidP="00992129">
      <w:pPr>
        <w:pStyle w:val="Paragrafoelenco"/>
        <w:numPr>
          <w:ilvl w:val="0"/>
          <w:numId w:val="2"/>
        </w:numPr>
        <w:spacing w:line="360" w:lineRule="auto"/>
        <w:jc w:val="both"/>
        <w:rPr>
          <w:rFonts w:ascii="Arial" w:hAnsi="Arial" w:cs="Arial"/>
        </w:rPr>
      </w:pPr>
      <w:r w:rsidRPr="002A787D">
        <w:rPr>
          <w:rFonts w:ascii="Arial" w:hAnsi="Arial" w:cs="Arial"/>
        </w:rPr>
        <w:t>entro 30 giorni solari dal termine di ciascuno dei due semestri dell’anno solare</w:t>
      </w:r>
      <w:r w:rsidR="00AA1CFD" w:rsidRPr="002A787D">
        <w:rPr>
          <w:rFonts w:ascii="Arial" w:hAnsi="Arial" w:cs="Arial"/>
        </w:rPr>
        <w:t xml:space="preserve"> (flussi dati semestrali)</w:t>
      </w:r>
      <w:r w:rsidRPr="002A787D">
        <w:rPr>
          <w:rFonts w:ascii="Arial" w:hAnsi="Arial" w:cs="Arial"/>
        </w:rPr>
        <w:t>, una dichiarazione sostitutiva rilasciata ai sensi dell'art. 47 del D.P.R. n. 445/2000 conforme al facsimile di dichiarazione Lettera “B” attestante l’importo ivi richiesto,</w:t>
      </w:r>
      <w:r w:rsidRPr="002A787D">
        <w:rPr>
          <w:rFonts w:ascii="Arial" w:hAnsi="Arial" w:cs="Arial"/>
          <w:shd w:val="clear" w:color="auto" w:fill="FFFFFF"/>
          <w:lang w:eastAsia="ar-SA"/>
        </w:rPr>
        <w:t xml:space="preserve"> </w:t>
      </w:r>
      <w:r w:rsidRPr="002A787D">
        <w:rPr>
          <w:rFonts w:ascii="Arial" w:hAnsi="Arial" w:cs="Arial"/>
        </w:rPr>
        <w:t xml:space="preserve">al netto degli eventuali interessi di mora applicati alle Amministrazioni Contraenti. Unitamente alla </w:t>
      </w:r>
      <w:proofErr w:type="gramStart"/>
      <w:r w:rsidRPr="002A787D">
        <w:rPr>
          <w:rFonts w:ascii="Arial" w:hAnsi="Arial" w:cs="Arial"/>
        </w:rPr>
        <w:t>predetta</w:t>
      </w:r>
      <w:proofErr w:type="gramEnd"/>
      <w:r w:rsidRPr="002A787D">
        <w:rPr>
          <w:rFonts w:ascii="Arial" w:hAnsi="Arial" w:cs="Arial"/>
        </w:rPr>
        <w:t xml:space="preserve"> dichiarazione e quale parte integrante della </w:t>
      </w:r>
      <w:r w:rsidRPr="002A787D">
        <w:rPr>
          <w:rFonts w:ascii="Arial" w:hAnsi="Arial" w:cs="Arial"/>
        </w:rPr>
        <w:lastRenderedPageBreak/>
        <w:t>medesima, il Fornitore è tenuto a trasmettere alla Consip S.p.A. reports specifici, nel formato e con gli elementi di rendicontazione di cui al successivo paragrafo 4;</w:t>
      </w:r>
    </w:p>
    <w:p w14:paraId="6243A7EB" w14:textId="22DFD435" w:rsidR="006701E7" w:rsidRPr="002A787D" w:rsidRDefault="006701E7" w:rsidP="006701E7">
      <w:pPr>
        <w:pStyle w:val="Paragrafoelenco"/>
        <w:spacing w:line="360" w:lineRule="auto"/>
        <w:jc w:val="both"/>
        <w:rPr>
          <w:rFonts w:ascii="Arial" w:hAnsi="Arial" w:cs="Arial"/>
        </w:rPr>
      </w:pPr>
      <w:r w:rsidRPr="002A787D">
        <w:rPr>
          <w:rFonts w:ascii="Arial" w:hAnsi="Arial" w:cs="Arial"/>
        </w:rPr>
        <w:t>Tale dichiarazione, in presenza di importi sopravvenuti ma imputabili a</w:t>
      </w:r>
      <w:r w:rsidR="003F6AE7" w:rsidRPr="002A787D">
        <w:rPr>
          <w:rFonts w:ascii="Arial" w:hAnsi="Arial" w:cs="Arial"/>
        </w:rPr>
        <w:t>i</w:t>
      </w:r>
      <w:r w:rsidRPr="002A787D">
        <w:rPr>
          <w:rFonts w:ascii="Arial" w:hAnsi="Arial" w:cs="Arial"/>
        </w:rPr>
        <w:t xml:space="preserve"> semestr</w:t>
      </w:r>
      <w:r w:rsidR="003F6AE7" w:rsidRPr="002A787D">
        <w:rPr>
          <w:rFonts w:ascii="Arial" w:hAnsi="Arial" w:cs="Arial"/>
        </w:rPr>
        <w:t>i</w:t>
      </w:r>
      <w:r w:rsidRPr="002A787D">
        <w:rPr>
          <w:rFonts w:ascii="Arial" w:hAnsi="Arial" w:cs="Arial"/>
        </w:rPr>
        <w:t xml:space="preserve"> precedent</w:t>
      </w:r>
      <w:r w:rsidR="003F6AE7" w:rsidRPr="002A787D">
        <w:rPr>
          <w:rFonts w:ascii="Arial" w:hAnsi="Arial" w:cs="Arial"/>
        </w:rPr>
        <w:t>i</w:t>
      </w:r>
      <w:r w:rsidRPr="002A787D">
        <w:rPr>
          <w:rFonts w:ascii="Arial" w:hAnsi="Arial" w:cs="Arial"/>
        </w:rPr>
        <w:t>, potrà essere rettificata o integrata nei seguenti termini:</w:t>
      </w:r>
    </w:p>
    <w:p w14:paraId="588DD622" w14:textId="77777777" w:rsidR="006701E7" w:rsidRPr="002A787D" w:rsidRDefault="006701E7" w:rsidP="006701E7">
      <w:pPr>
        <w:pStyle w:val="Paragrafoelenco"/>
        <w:numPr>
          <w:ilvl w:val="0"/>
          <w:numId w:val="5"/>
        </w:numPr>
        <w:spacing w:line="360" w:lineRule="auto"/>
        <w:jc w:val="both"/>
        <w:rPr>
          <w:rFonts w:ascii="Arial" w:hAnsi="Arial" w:cs="Arial"/>
        </w:rPr>
      </w:pPr>
      <w:r w:rsidRPr="002A787D">
        <w:rPr>
          <w:rFonts w:ascii="Arial" w:hAnsi="Arial" w:cs="Arial"/>
        </w:rPr>
        <w:t>entro 12 mesi dal termine di trasmissione della dichiarazione semestrale oggetto di integrazione, in caso di riduzione degli importi inizialmente dichiarati;</w:t>
      </w:r>
    </w:p>
    <w:p w14:paraId="545CC88B" w14:textId="77777777" w:rsidR="006701E7" w:rsidRPr="002A787D" w:rsidRDefault="006701E7" w:rsidP="006701E7">
      <w:pPr>
        <w:pStyle w:val="Paragrafoelenco"/>
        <w:numPr>
          <w:ilvl w:val="0"/>
          <w:numId w:val="5"/>
        </w:numPr>
        <w:spacing w:line="360" w:lineRule="auto"/>
        <w:jc w:val="both"/>
        <w:rPr>
          <w:rFonts w:ascii="Arial" w:hAnsi="Arial" w:cs="Arial"/>
        </w:rPr>
      </w:pPr>
      <w:r w:rsidRPr="002A787D">
        <w:rPr>
          <w:rFonts w:ascii="Arial" w:hAnsi="Arial" w:cs="Arial"/>
        </w:rPr>
        <w:t>entro 12 mesi dal termine degli effetti dell’ultimo contratto attuativo stipulato dal fornitore, in caso di aumento degli importi inizialmente dichiarati.</w:t>
      </w:r>
    </w:p>
    <w:p w14:paraId="06864F72" w14:textId="77777777" w:rsidR="006701E7" w:rsidRPr="002A787D" w:rsidRDefault="006701E7" w:rsidP="006701E7">
      <w:pPr>
        <w:pStyle w:val="Paragrafoelenco"/>
        <w:spacing w:line="360" w:lineRule="auto"/>
        <w:ind w:left="720"/>
        <w:jc w:val="both"/>
        <w:rPr>
          <w:rFonts w:ascii="Arial" w:hAnsi="Arial" w:cs="Arial"/>
        </w:rPr>
      </w:pPr>
      <w:r w:rsidRPr="002A787D">
        <w:rPr>
          <w:rFonts w:ascii="Arial" w:hAnsi="Arial" w:cs="Arial"/>
        </w:rPr>
        <w:t xml:space="preserve">In entrambi i casi, al fine di poter trasmettere la dichiarazione rettificativa o integrativa, il Fornitore dovrà inviare una richiesta motivata a Consip che ne valuterà l’ammissibilità o meno. </w:t>
      </w:r>
    </w:p>
    <w:p w14:paraId="69A27ECF" w14:textId="77777777" w:rsidR="006701E7" w:rsidRPr="002A787D" w:rsidRDefault="006701E7" w:rsidP="006701E7">
      <w:pPr>
        <w:pStyle w:val="Paragrafoelenco"/>
        <w:spacing w:line="360" w:lineRule="auto"/>
        <w:ind w:left="720"/>
        <w:jc w:val="both"/>
        <w:rPr>
          <w:rFonts w:ascii="Arial" w:hAnsi="Arial" w:cs="Arial"/>
        </w:rPr>
      </w:pPr>
      <w:proofErr w:type="gramStart"/>
      <w:r w:rsidRPr="002A787D">
        <w:rPr>
          <w:rFonts w:ascii="Arial" w:hAnsi="Arial" w:cs="Arial"/>
        </w:rPr>
        <w:t>I controlli sulla veridicità delle dichiarazioni trasmesse e delle eventuali rettifiche e integrazioni alle stesse,</w:t>
      </w:r>
      <w:proofErr w:type="gramEnd"/>
      <w:r w:rsidRPr="002A787D">
        <w:rPr>
          <w:rFonts w:ascii="Arial" w:hAnsi="Arial" w:cs="Arial"/>
        </w:rPr>
        <w:t xml:space="preserve"> saranno effettuati da Consip trascorsi 12 mesi dal termine per la trasmissione della dichiarazione semestrale di cui al precedente comma 2. All’esito dei suddetti controlli, in caso di difformità, verrà avviato un procedimento di contestazione. In caso di accertamento di dichiarazione mendace si procederà alla segnalazione alla Procura della Repubblica.</w:t>
      </w:r>
    </w:p>
    <w:p w14:paraId="19E7C675" w14:textId="7FDCC3B3" w:rsidR="00992129" w:rsidRPr="002A787D" w:rsidRDefault="00992129" w:rsidP="00992129">
      <w:pPr>
        <w:pStyle w:val="Paragrafoelenco"/>
        <w:numPr>
          <w:ilvl w:val="0"/>
          <w:numId w:val="2"/>
        </w:numPr>
        <w:spacing w:line="360" w:lineRule="auto"/>
        <w:jc w:val="both"/>
        <w:rPr>
          <w:rFonts w:ascii="Arial" w:hAnsi="Arial" w:cs="Arial"/>
        </w:rPr>
      </w:pPr>
      <w:r w:rsidRPr="002A787D">
        <w:rPr>
          <w:rFonts w:ascii="Arial" w:hAnsi="Arial" w:cs="Arial"/>
        </w:rPr>
        <w:t>entro 15 giorni solari dal termine del mese in cui sono state emesse le fatture</w:t>
      </w:r>
      <w:r w:rsidR="00AA1CFD" w:rsidRPr="002A787D">
        <w:rPr>
          <w:rFonts w:ascii="Arial" w:hAnsi="Arial" w:cs="Arial"/>
        </w:rPr>
        <w:t xml:space="preserve"> (flussi dati mensili)</w:t>
      </w:r>
      <w:r w:rsidRPr="002A787D">
        <w:rPr>
          <w:rFonts w:ascii="Arial" w:hAnsi="Arial" w:cs="Arial"/>
        </w:rPr>
        <w:t>, una dichiarazione sostitutiva conforme al facsimile di cui alla Lettera “A” attestante l’importo delle fatture emesse nel mese di riferimento,</w:t>
      </w:r>
      <w:r w:rsidRPr="002A787D">
        <w:rPr>
          <w:rFonts w:ascii="Arial" w:hAnsi="Arial" w:cs="Arial"/>
          <w:shd w:val="clear" w:color="auto" w:fill="FFFFFF"/>
          <w:lang w:eastAsia="ar-SA"/>
        </w:rPr>
        <w:t xml:space="preserve"> </w:t>
      </w:r>
      <w:r w:rsidRPr="002A787D">
        <w:rPr>
          <w:rFonts w:ascii="Arial" w:hAnsi="Arial" w:cs="Arial"/>
        </w:rPr>
        <w:t xml:space="preserve">al netto degli eventuali interessi di mora applicati alle Amministrazioni Contraenti. Si evidenzia che esclusivamente per la dichiarazione riferita alle fatture emesse nel mese di luglio il </w:t>
      </w:r>
      <w:r w:rsidR="00AA1CFD" w:rsidRPr="002A787D">
        <w:rPr>
          <w:rFonts w:ascii="Arial" w:hAnsi="Arial" w:cs="Arial"/>
        </w:rPr>
        <w:t>soprarichiamato</w:t>
      </w:r>
      <w:r w:rsidRPr="002A787D">
        <w:rPr>
          <w:rFonts w:ascii="Arial" w:hAnsi="Arial" w:cs="Arial"/>
        </w:rPr>
        <w:t xml:space="preserve"> termine è fissato in 35 giorni solari dal termine del mese.</w:t>
      </w:r>
    </w:p>
    <w:p w14:paraId="6BB5489F" w14:textId="534CB10C" w:rsidR="00992129" w:rsidRPr="002A787D" w:rsidRDefault="00992129" w:rsidP="00992129">
      <w:pPr>
        <w:pStyle w:val="Paragrafoelenco"/>
        <w:spacing w:line="360" w:lineRule="auto"/>
        <w:ind w:left="720"/>
        <w:jc w:val="both"/>
        <w:rPr>
          <w:rFonts w:ascii="Arial" w:hAnsi="Arial" w:cs="Arial"/>
        </w:rPr>
      </w:pPr>
      <w:r w:rsidRPr="002A787D">
        <w:rPr>
          <w:rFonts w:ascii="Arial" w:hAnsi="Arial" w:cs="Arial"/>
        </w:rPr>
        <w:t xml:space="preserve">Unitamente alla </w:t>
      </w:r>
      <w:proofErr w:type="gramStart"/>
      <w:r w:rsidRPr="002A787D">
        <w:rPr>
          <w:rFonts w:ascii="Arial" w:hAnsi="Arial" w:cs="Arial"/>
        </w:rPr>
        <w:t>predetta</w:t>
      </w:r>
      <w:proofErr w:type="gramEnd"/>
      <w:r w:rsidRPr="002A787D">
        <w:rPr>
          <w:rFonts w:ascii="Arial" w:hAnsi="Arial" w:cs="Arial"/>
        </w:rPr>
        <w:t xml:space="preserve"> dichiarazione e quale parte integrante della medesima, il Fornitore è tenuto a trasmettere alla Consip S.p.A. reports specifici riportanti gli elementi di rendicontazione di cui al successivo paragrafo 4 relativamente a tutte le fatture emesse nel corso del mese di fatturazione di riferimento</w:t>
      </w:r>
      <w:r w:rsidR="00AA1CFD" w:rsidRPr="002A787D">
        <w:rPr>
          <w:rFonts w:ascii="Arial" w:hAnsi="Arial" w:cs="Arial"/>
        </w:rPr>
        <w:t>.</w:t>
      </w:r>
    </w:p>
    <w:p w14:paraId="24AFFEF7" w14:textId="77777777" w:rsidR="00992129" w:rsidRPr="002A787D" w:rsidRDefault="00992129" w:rsidP="00992129">
      <w:pPr>
        <w:spacing w:line="360" w:lineRule="auto"/>
        <w:jc w:val="both"/>
        <w:rPr>
          <w:rFonts w:ascii="Arial" w:hAnsi="Arial" w:cs="Arial"/>
        </w:rPr>
      </w:pPr>
    </w:p>
    <w:p w14:paraId="0ED4FF4F" w14:textId="5E31F6AE" w:rsidR="00992129" w:rsidRPr="002A787D" w:rsidRDefault="00992129" w:rsidP="00992129">
      <w:pPr>
        <w:spacing w:line="360" w:lineRule="auto"/>
        <w:jc w:val="both"/>
        <w:rPr>
          <w:rFonts w:ascii="Arial" w:hAnsi="Arial" w:cs="Arial"/>
          <w:b/>
        </w:rPr>
      </w:pPr>
      <w:r w:rsidRPr="002A787D">
        <w:rPr>
          <w:rFonts w:ascii="Arial" w:hAnsi="Arial" w:cs="Arial"/>
          <w:b/>
        </w:rPr>
        <w:t>TABELLE DI SINTESI SULLA TEMPISTICA DI INVIO</w:t>
      </w:r>
      <w:r w:rsidR="00AA1CFD" w:rsidRPr="002A787D">
        <w:rPr>
          <w:rFonts w:ascii="Arial" w:hAnsi="Arial" w:cs="Arial"/>
          <w:b/>
        </w:rPr>
        <w:t xml:space="preserve"> FLUSSI DATI SEMESTRALI, FATTURAZIONE E VERSAMENTO COMMISSIONE</w:t>
      </w:r>
    </w:p>
    <w:p w14:paraId="1C53284F" w14:textId="77777777" w:rsidR="00992129" w:rsidRPr="002A787D" w:rsidRDefault="00992129" w:rsidP="00992129">
      <w:pPr>
        <w:spacing w:line="360" w:lineRule="auto"/>
        <w:jc w:val="both"/>
        <w:rPr>
          <w:rFonts w:ascii="Arial" w:hAnsi="Arial" w:cs="Arial"/>
          <w:b/>
        </w:rPr>
      </w:pPr>
      <w:r w:rsidRPr="002A787D">
        <w:rPr>
          <w:rFonts w:ascii="Arial" w:hAnsi="Arial" w:cs="Arial"/>
          <w:noProof/>
        </w:rPr>
        <w:lastRenderedPageBreak/>
        <w:drawing>
          <wp:inline distT="0" distB="0" distL="0" distR="0" wp14:anchorId="45CAD312" wp14:editId="111029CA">
            <wp:extent cx="5235338" cy="2403564"/>
            <wp:effectExtent l="19050" t="0" r="341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232859" cy="2402426"/>
                    </a:xfrm>
                    <a:prstGeom prst="rect">
                      <a:avLst/>
                    </a:prstGeom>
                    <a:noFill/>
                    <a:ln w="9525">
                      <a:noFill/>
                      <a:miter lim="800000"/>
                      <a:headEnd/>
                      <a:tailEnd/>
                    </a:ln>
                  </pic:spPr>
                </pic:pic>
              </a:graphicData>
            </a:graphic>
          </wp:inline>
        </w:drawing>
      </w:r>
    </w:p>
    <w:p w14:paraId="3D3E116D" w14:textId="77777777" w:rsidR="00992129" w:rsidRPr="002A787D" w:rsidRDefault="00992129" w:rsidP="00992129">
      <w:pPr>
        <w:rPr>
          <w:rFonts w:ascii="Arial" w:hAnsi="Arial" w:cs="Arial"/>
        </w:rPr>
      </w:pPr>
    </w:p>
    <w:p w14:paraId="112F5B51"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5" w:name="_Toc366569742"/>
      <w:bookmarkStart w:id="6" w:name="_Toc213419953"/>
      <w:r w:rsidRPr="002A787D">
        <w:rPr>
          <w:rFonts w:cs="Arial"/>
          <w:i w:val="0"/>
          <w:sz w:val="20"/>
        </w:rPr>
        <w:t>3.2</w:t>
      </w:r>
      <w:r w:rsidRPr="002A787D">
        <w:rPr>
          <w:rFonts w:cs="Arial"/>
          <w:i w:val="0"/>
          <w:sz w:val="20"/>
        </w:rPr>
        <w:tab/>
      </w:r>
      <w:bookmarkEnd w:id="5"/>
      <w:r w:rsidRPr="002A787D">
        <w:rPr>
          <w:rFonts w:cs="Arial"/>
          <w:i w:val="0"/>
          <w:sz w:val="20"/>
        </w:rPr>
        <w:t>Modalità di invio</w:t>
      </w:r>
      <w:bookmarkEnd w:id="6"/>
    </w:p>
    <w:p w14:paraId="648F76E6" w14:textId="5FE55B0C" w:rsidR="00AA1CFD" w:rsidRPr="001B0D53" w:rsidRDefault="00992129" w:rsidP="00992129">
      <w:pPr>
        <w:tabs>
          <w:tab w:val="left" w:pos="1560"/>
        </w:tabs>
        <w:spacing w:line="360" w:lineRule="auto"/>
        <w:jc w:val="both"/>
        <w:rPr>
          <w:rFonts w:ascii="Arial" w:hAnsi="Arial" w:cs="Arial"/>
          <w:strike/>
          <w:color w:val="1F497D"/>
        </w:rPr>
      </w:pPr>
      <w:r w:rsidRPr="001B0D53">
        <w:rPr>
          <w:rFonts w:ascii="Arial" w:hAnsi="Arial" w:cs="Arial"/>
        </w:rPr>
        <w:t xml:space="preserve">Le dichiarazioni e i reports di cui al precedente paragrafo 3.1 sottoscritti con firma digitale da parte del legale rappresentante del Fornitore dovranno essere inoltrati, entro i termini contrattualmente previsti esclusivamente tramite il Sistema. </w:t>
      </w:r>
    </w:p>
    <w:p w14:paraId="0B7E376E" w14:textId="21E384F7" w:rsidR="00A06A8E" w:rsidRPr="001B0D53" w:rsidRDefault="00A06A8E" w:rsidP="00A06A8E">
      <w:pPr>
        <w:spacing w:line="360" w:lineRule="auto"/>
        <w:jc w:val="both"/>
        <w:rPr>
          <w:rFonts w:ascii="Arial" w:hAnsi="Arial" w:cs="Arial"/>
        </w:rPr>
      </w:pPr>
      <w:r w:rsidRPr="001B0D53">
        <w:rPr>
          <w:rFonts w:ascii="Arial" w:hAnsi="Arial" w:cs="Arial"/>
        </w:rPr>
        <w:t>Nell’ipotesi in cui vengano riscontrati malfunzionamenti del Sistema (o Sistema e-Proc off-line) che non permettono il caricamento dei flussi (mensili/semestrali) il Fornitore dovrà contattare il Contact Center ai numeri dedicati e aprire un ticket per malfunzionamento. Non è previsto l’invio dei flussi via PEC: bisognerà attendere la risoluzione del malfunzionamento e successivamente procedere in maniera autonoma al caricamento dei flussi a Sistema.</w:t>
      </w:r>
    </w:p>
    <w:p w14:paraId="04213B86" w14:textId="77777777" w:rsidR="00A06A8E" w:rsidRPr="001B0D53" w:rsidRDefault="00A06A8E" w:rsidP="00A06A8E">
      <w:pPr>
        <w:spacing w:line="360" w:lineRule="auto"/>
        <w:jc w:val="both"/>
        <w:rPr>
          <w:rFonts w:ascii="Arial" w:hAnsi="Arial" w:cs="Arial"/>
        </w:rPr>
      </w:pPr>
      <w:r w:rsidRPr="001B0D53">
        <w:rPr>
          <w:rFonts w:ascii="Arial" w:hAnsi="Arial" w:cs="Arial"/>
        </w:rPr>
        <w:t>Il n° del ticket assegnato dal Contact Center potrà essere utilizzato in caso di inadempienza contestata da Consip nell’invio dei flussi previsti.</w:t>
      </w:r>
    </w:p>
    <w:p w14:paraId="60CEE84C" w14:textId="22FB98DC" w:rsidR="00992129" w:rsidRPr="002A787D" w:rsidRDefault="00992129" w:rsidP="00992129">
      <w:pPr>
        <w:tabs>
          <w:tab w:val="left" w:pos="1560"/>
        </w:tabs>
        <w:spacing w:line="360" w:lineRule="auto"/>
        <w:jc w:val="both"/>
        <w:rPr>
          <w:rFonts w:ascii="Arial" w:hAnsi="Arial" w:cs="Arial"/>
        </w:rPr>
      </w:pPr>
      <w:r w:rsidRPr="001B0D53">
        <w:rPr>
          <w:rFonts w:ascii="Arial" w:hAnsi="Arial" w:cs="Arial"/>
        </w:rPr>
        <w:t>Si evidenzia, infine, che le dichiarazioni sostitutive attestanti</w:t>
      </w:r>
      <w:r w:rsidRPr="002A787D">
        <w:rPr>
          <w:rFonts w:ascii="Arial" w:hAnsi="Arial" w:cs="Arial"/>
        </w:rPr>
        <w:t xml:space="preserve"> gli importi di fatturato, unitamente ai reports specifici, relative sia al semestre che al mese di riferimento, </w:t>
      </w:r>
      <w:r w:rsidRPr="002A787D">
        <w:rPr>
          <w:rFonts w:ascii="Arial" w:hAnsi="Arial" w:cs="Arial"/>
          <w:b/>
        </w:rPr>
        <w:t>dovranno pervenire anche in caso di fatturato pari a zero o in assenza di fatturato</w:t>
      </w:r>
      <w:r w:rsidR="00AA1CFD" w:rsidRPr="002A787D">
        <w:rPr>
          <w:rFonts w:ascii="Arial" w:hAnsi="Arial" w:cs="Arial"/>
          <w:b/>
        </w:rPr>
        <w:t xml:space="preserve">, </w:t>
      </w:r>
      <w:r w:rsidR="00AA1CFD" w:rsidRPr="002A787D">
        <w:rPr>
          <w:rFonts w:ascii="Arial" w:hAnsi="Arial" w:cs="Arial"/>
        </w:rPr>
        <w:t>pena applicazione delle penali previste</w:t>
      </w:r>
      <w:r w:rsidRPr="002A787D">
        <w:rPr>
          <w:rFonts w:ascii="Arial" w:hAnsi="Arial" w:cs="Arial"/>
        </w:rPr>
        <w:t>.</w:t>
      </w:r>
    </w:p>
    <w:p w14:paraId="7CB29C73" w14:textId="77777777" w:rsidR="00992129" w:rsidRPr="002A787D" w:rsidRDefault="00992129" w:rsidP="00992129">
      <w:pPr>
        <w:rPr>
          <w:rFonts w:ascii="Arial" w:hAnsi="Arial" w:cs="Arial"/>
          <w:b/>
          <w:caps/>
        </w:rPr>
      </w:pPr>
    </w:p>
    <w:p w14:paraId="6B28D6BE" w14:textId="551EBE7D"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7" w:name="_Toc213419954"/>
      <w:r w:rsidRPr="002A787D">
        <w:rPr>
          <w:rFonts w:ascii="Arial" w:hAnsi="Arial" w:cs="Arial"/>
          <w:b/>
          <w:caps/>
          <w:sz w:val="20"/>
        </w:rPr>
        <w:t>DESCRIZIONE DEI FLUSSI DATI FATTURATO</w:t>
      </w:r>
      <w:bookmarkEnd w:id="7"/>
    </w:p>
    <w:p w14:paraId="177EAC7C" w14:textId="19481E74" w:rsidR="00E36D03" w:rsidRPr="002A787D" w:rsidRDefault="00E36D03" w:rsidP="002B5D20">
      <w:pPr>
        <w:pStyle w:val="Titolo2"/>
        <w:numPr>
          <w:ilvl w:val="1"/>
          <w:numId w:val="1"/>
        </w:numPr>
        <w:rPr>
          <w:rFonts w:cs="Arial"/>
          <w:b w:val="0"/>
          <w:sz w:val="20"/>
        </w:rPr>
      </w:pPr>
      <w:bookmarkStart w:id="8" w:name="_Toc213419955"/>
      <w:r w:rsidRPr="002A787D">
        <w:rPr>
          <w:rFonts w:cs="Arial"/>
          <w:sz w:val="20"/>
        </w:rPr>
        <w:t>&lt;sezione da i</w:t>
      </w:r>
      <w:r w:rsidR="00C83D3A" w:rsidRPr="002A787D">
        <w:rPr>
          <w:rFonts w:cs="Arial"/>
          <w:sz w:val="20"/>
        </w:rPr>
        <w:t>n</w:t>
      </w:r>
      <w:r w:rsidRPr="002A787D">
        <w:rPr>
          <w:rFonts w:cs="Arial"/>
          <w:sz w:val="20"/>
        </w:rPr>
        <w:t>serire per negozi riferiti ad ambienti di acquisto, ovvero per gli ordini, di convenzioni o AQ&gt;</w:t>
      </w:r>
      <w:bookmarkEnd w:id="8"/>
    </w:p>
    <w:p w14:paraId="18C337AE" w14:textId="7B653D75" w:rsidR="00992129" w:rsidRPr="002A787D" w:rsidRDefault="00992129" w:rsidP="00992129">
      <w:pPr>
        <w:tabs>
          <w:tab w:val="left" w:pos="1560"/>
        </w:tabs>
        <w:spacing w:line="360" w:lineRule="auto"/>
        <w:jc w:val="both"/>
        <w:rPr>
          <w:rFonts w:ascii="Arial" w:hAnsi="Arial" w:cs="Arial"/>
        </w:rPr>
      </w:pPr>
      <w:r w:rsidRPr="002A787D">
        <w:rPr>
          <w:rFonts w:ascii="Arial" w:hAnsi="Arial" w:cs="Arial"/>
        </w:rPr>
        <w:t>Riepilogo dei campi dei tracciati relativi ai report mensili e semestrali</w:t>
      </w:r>
      <w:r w:rsidR="0029175E" w:rsidRPr="002A787D">
        <w:rPr>
          <w:rFonts w:ascii="Arial" w:hAnsi="Arial" w:cs="Arial"/>
        </w:rPr>
        <w:t xml:space="preserve"> per Convenzioni e Accordi Quadro che prevedono ordini</w:t>
      </w:r>
      <w:r w:rsidRPr="002A787D">
        <w:rPr>
          <w:rFonts w:ascii="Arial" w:hAnsi="Arial" w:cs="Arial"/>
        </w:rPr>
        <w:t>.</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620"/>
        <w:gridCol w:w="1843"/>
        <w:gridCol w:w="6014"/>
      </w:tblGrid>
      <w:tr w:rsidR="00992129" w:rsidRPr="002A787D" w14:paraId="52D016A0" w14:textId="77777777" w:rsidTr="004D6234">
        <w:trPr>
          <w:trHeight w:val="454"/>
        </w:trPr>
        <w:tc>
          <w:tcPr>
            <w:tcW w:w="5000" w:type="pct"/>
            <w:gridSpan w:val="3"/>
            <w:tcBorders>
              <w:top w:val="single" w:sz="12" w:space="0" w:color="000000"/>
            </w:tcBorders>
            <w:vAlign w:val="center"/>
          </w:tcPr>
          <w:p w14:paraId="143BBD0B" w14:textId="77777777" w:rsidR="00992129" w:rsidRPr="002A787D" w:rsidRDefault="00992129" w:rsidP="004D6234">
            <w:pPr>
              <w:widowControl w:val="0"/>
              <w:autoSpaceDE w:val="0"/>
              <w:rPr>
                <w:rFonts w:ascii="Arial" w:hAnsi="Arial" w:cs="Arial"/>
                <w:b/>
                <w:bCs/>
                <w:i/>
                <w:iCs/>
                <w:color w:val="969696"/>
              </w:rPr>
            </w:pPr>
            <w:r w:rsidRPr="002A787D">
              <w:rPr>
                <w:rFonts w:ascii="Arial" w:hAnsi="Arial" w:cs="Arial"/>
                <w:b/>
                <w:bCs/>
                <w:i/>
                <w:iCs/>
                <w:color w:val="000080"/>
              </w:rPr>
              <w:t>DETTAGLIO DELLE FATTURE EMESSE NEL PERIODO DI RIFERIMENTO</w:t>
            </w:r>
          </w:p>
        </w:tc>
      </w:tr>
      <w:tr w:rsidR="00992129" w:rsidRPr="002A787D" w14:paraId="47C750BF" w14:textId="77777777" w:rsidTr="004D6234">
        <w:trPr>
          <w:trHeight w:val="340"/>
        </w:trPr>
        <w:tc>
          <w:tcPr>
            <w:tcW w:w="366" w:type="pct"/>
            <w:vAlign w:val="center"/>
          </w:tcPr>
          <w:p w14:paraId="1400EAD8" w14:textId="77777777" w:rsidR="00992129" w:rsidRPr="002A787D" w:rsidRDefault="00992129" w:rsidP="004D6234">
            <w:pPr>
              <w:widowControl w:val="0"/>
              <w:autoSpaceDE w:val="0"/>
              <w:rPr>
                <w:rFonts w:ascii="Arial" w:hAnsi="Arial" w:cs="Arial"/>
                <w:b/>
                <w:bCs/>
                <w:i/>
                <w:iCs/>
                <w:color w:val="969696"/>
              </w:rPr>
            </w:pPr>
            <w:proofErr w:type="spellStart"/>
            <w:r w:rsidRPr="002A787D">
              <w:rPr>
                <w:rFonts w:ascii="Arial" w:hAnsi="Arial" w:cs="Arial"/>
                <w:b/>
                <w:bCs/>
                <w:i/>
                <w:iCs/>
                <w:color w:val="969696"/>
              </w:rPr>
              <w:lastRenderedPageBreak/>
              <w:t>seq</w:t>
            </w:r>
            <w:proofErr w:type="spellEnd"/>
          </w:p>
        </w:tc>
        <w:tc>
          <w:tcPr>
            <w:tcW w:w="1087" w:type="pct"/>
            <w:vAlign w:val="center"/>
          </w:tcPr>
          <w:p w14:paraId="023E1778" w14:textId="4D80269E" w:rsidR="00992129" w:rsidRPr="002A787D" w:rsidRDefault="0066120E" w:rsidP="004D6234">
            <w:pPr>
              <w:widowControl w:val="0"/>
              <w:autoSpaceDE w:val="0"/>
              <w:rPr>
                <w:rFonts w:ascii="Arial" w:hAnsi="Arial" w:cs="Arial"/>
                <w:b/>
                <w:bCs/>
                <w:i/>
                <w:iCs/>
                <w:color w:val="969696"/>
              </w:rPr>
            </w:pPr>
            <w:r w:rsidRPr="002A787D">
              <w:rPr>
                <w:rFonts w:ascii="Arial" w:hAnsi="Arial" w:cs="Arial"/>
                <w:b/>
                <w:bCs/>
                <w:i/>
                <w:iCs/>
                <w:color w:val="969696"/>
              </w:rPr>
              <w:t>A</w:t>
            </w:r>
            <w:r w:rsidR="00992129" w:rsidRPr="002A787D">
              <w:rPr>
                <w:rFonts w:ascii="Arial" w:hAnsi="Arial" w:cs="Arial"/>
                <w:b/>
                <w:bCs/>
                <w:i/>
                <w:iCs/>
                <w:color w:val="969696"/>
              </w:rPr>
              <w:t>ttributo</w:t>
            </w:r>
          </w:p>
        </w:tc>
        <w:tc>
          <w:tcPr>
            <w:tcW w:w="3547" w:type="pct"/>
            <w:vAlign w:val="center"/>
          </w:tcPr>
          <w:p w14:paraId="23171682"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i/>
                <w:iCs/>
                <w:color w:val="969696"/>
              </w:rPr>
              <w:t>Descrizione</w:t>
            </w:r>
          </w:p>
        </w:tc>
      </w:tr>
      <w:tr w:rsidR="00992129" w:rsidRPr="002A787D" w14:paraId="16251064" w14:textId="77777777" w:rsidTr="004D6234">
        <w:trPr>
          <w:trHeight w:val="227"/>
        </w:trPr>
        <w:tc>
          <w:tcPr>
            <w:tcW w:w="366" w:type="pct"/>
            <w:vAlign w:val="center"/>
          </w:tcPr>
          <w:p w14:paraId="44717FDC"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1</w:t>
            </w:r>
          </w:p>
        </w:tc>
        <w:tc>
          <w:tcPr>
            <w:tcW w:w="1087" w:type="pct"/>
            <w:vAlign w:val="center"/>
          </w:tcPr>
          <w:p w14:paraId="5142F7E8"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color w:val="000080"/>
              </w:rPr>
              <w:t>TIPO FATTURA</w:t>
            </w:r>
          </w:p>
        </w:tc>
        <w:tc>
          <w:tcPr>
            <w:tcW w:w="3547" w:type="pct"/>
            <w:vAlign w:val="center"/>
          </w:tcPr>
          <w:p w14:paraId="112D6915"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Indica il tipo di fattura. Valori ammessi: “Fattura”, “Nota di Credito”, “Nota di Debito”</w:t>
            </w:r>
          </w:p>
        </w:tc>
      </w:tr>
      <w:tr w:rsidR="00992129" w:rsidRPr="002A787D" w14:paraId="40F1E5C7" w14:textId="77777777" w:rsidTr="004D6234">
        <w:trPr>
          <w:trHeight w:val="427"/>
        </w:trPr>
        <w:tc>
          <w:tcPr>
            <w:tcW w:w="366" w:type="pct"/>
            <w:vAlign w:val="center"/>
          </w:tcPr>
          <w:p w14:paraId="26F283E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2</w:t>
            </w:r>
          </w:p>
        </w:tc>
        <w:tc>
          <w:tcPr>
            <w:tcW w:w="1087" w:type="pct"/>
            <w:vAlign w:val="center"/>
          </w:tcPr>
          <w:p w14:paraId="40BBEC65"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color w:val="000080"/>
              </w:rPr>
              <w:t>NUMERO FATTURA</w:t>
            </w:r>
          </w:p>
        </w:tc>
        <w:tc>
          <w:tcPr>
            <w:tcW w:w="3547" w:type="pct"/>
            <w:vAlign w:val="center"/>
          </w:tcPr>
          <w:p w14:paraId="0468BB9B"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Numero identificativo della fattura</w:t>
            </w:r>
          </w:p>
        </w:tc>
      </w:tr>
      <w:tr w:rsidR="00992129" w:rsidRPr="002A787D" w14:paraId="66A36213" w14:textId="77777777" w:rsidTr="004D6234">
        <w:trPr>
          <w:trHeight w:val="227"/>
        </w:trPr>
        <w:tc>
          <w:tcPr>
            <w:tcW w:w="366" w:type="pct"/>
            <w:vAlign w:val="center"/>
          </w:tcPr>
          <w:p w14:paraId="1B08CD2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3</w:t>
            </w:r>
          </w:p>
        </w:tc>
        <w:tc>
          <w:tcPr>
            <w:tcW w:w="1087" w:type="pct"/>
            <w:vAlign w:val="center"/>
          </w:tcPr>
          <w:p w14:paraId="3BB3EE92"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NUMERO FATTURA DI RIFERIMENTO</w:t>
            </w:r>
          </w:p>
        </w:tc>
        <w:tc>
          <w:tcPr>
            <w:tcW w:w="3547" w:type="pct"/>
            <w:vAlign w:val="center"/>
          </w:tcPr>
          <w:p w14:paraId="00D42BDD"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Da valorizzare in caso di nota di credito o nota di debito</w:t>
            </w:r>
          </w:p>
        </w:tc>
      </w:tr>
      <w:tr w:rsidR="00992129" w:rsidRPr="002A787D" w14:paraId="1B5542E5" w14:textId="77777777" w:rsidTr="004D6234">
        <w:trPr>
          <w:trHeight w:val="227"/>
        </w:trPr>
        <w:tc>
          <w:tcPr>
            <w:tcW w:w="366" w:type="pct"/>
            <w:vAlign w:val="center"/>
          </w:tcPr>
          <w:p w14:paraId="24F653D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4</w:t>
            </w:r>
          </w:p>
        </w:tc>
        <w:tc>
          <w:tcPr>
            <w:tcW w:w="1087" w:type="pct"/>
            <w:vAlign w:val="center"/>
          </w:tcPr>
          <w:p w14:paraId="177A2BE2" w14:textId="6CDF0829" w:rsidR="00992129" w:rsidRPr="002A787D" w:rsidRDefault="00992129" w:rsidP="00BA4F8B">
            <w:pPr>
              <w:widowControl w:val="0"/>
              <w:autoSpaceDE w:val="0"/>
              <w:rPr>
                <w:rFonts w:ascii="Arial" w:hAnsi="Arial" w:cs="Arial"/>
                <w:color w:val="000000"/>
              </w:rPr>
            </w:pPr>
            <w:r w:rsidRPr="002A787D">
              <w:rPr>
                <w:rFonts w:ascii="Arial" w:hAnsi="Arial" w:cs="Arial"/>
                <w:b/>
                <w:bCs/>
                <w:color w:val="000080"/>
              </w:rPr>
              <w:t>DATA EMISSIONE FATTURA</w:t>
            </w:r>
          </w:p>
        </w:tc>
        <w:tc>
          <w:tcPr>
            <w:tcW w:w="3547" w:type="pct"/>
            <w:vAlign w:val="center"/>
          </w:tcPr>
          <w:p w14:paraId="44F237D8" w14:textId="5FF6B093" w:rsidR="00992129" w:rsidRPr="002A787D" w:rsidRDefault="00992129" w:rsidP="00BA4F8B">
            <w:pPr>
              <w:widowControl w:val="0"/>
              <w:autoSpaceDE w:val="0"/>
              <w:rPr>
                <w:rFonts w:ascii="Arial" w:hAnsi="Arial" w:cs="Arial"/>
                <w:color w:val="000000"/>
              </w:rPr>
            </w:pPr>
            <w:r w:rsidRPr="002A787D">
              <w:rPr>
                <w:rFonts w:ascii="Arial" w:hAnsi="Arial" w:cs="Arial"/>
                <w:color w:val="000000"/>
              </w:rPr>
              <w:t>Data di emissione della fattura nel formato gg/mm/</w:t>
            </w:r>
            <w:proofErr w:type="spellStart"/>
            <w:r w:rsidRPr="002A787D">
              <w:rPr>
                <w:rFonts w:ascii="Arial" w:hAnsi="Arial" w:cs="Arial"/>
                <w:color w:val="000000"/>
              </w:rPr>
              <w:t>aaaa</w:t>
            </w:r>
            <w:proofErr w:type="spellEnd"/>
          </w:p>
        </w:tc>
      </w:tr>
      <w:tr w:rsidR="00992129" w:rsidRPr="002A787D" w14:paraId="1496F7F3" w14:textId="77777777" w:rsidTr="004D6234">
        <w:trPr>
          <w:trHeight w:val="227"/>
        </w:trPr>
        <w:tc>
          <w:tcPr>
            <w:tcW w:w="366" w:type="pct"/>
            <w:vAlign w:val="center"/>
          </w:tcPr>
          <w:p w14:paraId="30F41479"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5</w:t>
            </w:r>
          </w:p>
        </w:tc>
        <w:tc>
          <w:tcPr>
            <w:tcW w:w="1087" w:type="pct"/>
            <w:vAlign w:val="center"/>
          </w:tcPr>
          <w:p w14:paraId="1EC23229"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P. IVA AZIENDA EMITTENTE</w:t>
            </w:r>
          </w:p>
        </w:tc>
        <w:tc>
          <w:tcPr>
            <w:tcW w:w="3547" w:type="pct"/>
            <w:vAlign w:val="center"/>
          </w:tcPr>
          <w:p w14:paraId="1B0B1E52"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Partita IVA dell’azienda che ha emesso la fattura</w:t>
            </w:r>
          </w:p>
        </w:tc>
      </w:tr>
      <w:tr w:rsidR="00992129" w:rsidRPr="002A787D" w14:paraId="34DF46EE" w14:textId="77777777" w:rsidTr="004D6234">
        <w:trPr>
          <w:trHeight w:val="227"/>
        </w:trPr>
        <w:tc>
          <w:tcPr>
            <w:tcW w:w="366" w:type="pct"/>
            <w:vAlign w:val="center"/>
          </w:tcPr>
          <w:p w14:paraId="7EB2D5A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6</w:t>
            </w:r>
          </w:p>
        </w:tc>
        <w:tc>
          <w:tcPr>
            <w:tcW w:w="1087" w:type="pct"/>
            <w:vAlign w:val="center"/>
          </w:tcPr>
          <w:p w14:paraId="2DBC5B17"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ID ORDINE PIATTAFORMA</w:t>
            </w:r>
          </w:p>
        </w:tc>
        <w:tc>
          <w:tcPr>
            <w:tcW w:w="3547" w:type="pct"/>
            <w:vAlign w:val="center"/>
          </w:tcPr>
          <w:p w14:paraId="2DFF43F8"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Identificativo dell’ordine della piattaforma a cui fa riferimento la fattura</w:t>
            </w:r>
          </w:p>
        </w:tc>
      </w:tr>
      <w:tr w:rsidR="00992129" w:rsidRPr="002A787D" w14:paraId="7BE8D509" w14:textId="77777777" w:rsidTr="004D6234">
        <w:trPr>
          <w:trHeight w:val="398"/>
        </w:trPr>
        <w:tc>
          <w:tcPr>
            <w:tcW w:w="366" w:type="pct"/>
            <w:vAlign w:val="center"/>
          </w:tcPr>
          <w:p w14:paraId="74B0D706"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7</w:t>
            </w:r>
          </w:p>
        </w:tc>
        <w:tc>
          <w:tcPr>
            <w:tcW w:w="1087" w:type="pct"/>
            <w:vAlign w:val="center"/>
          </w:tcPr>
          <w:p w14:paraId="3F35F4B8"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IMPONIBILE FATTURA</w:t>
            </w:r>
          </w:p>
        </w:tc>
        <w:tc>
          <w:tcPr>
            <w:tcW w:w="3547" w:type="pct"/>
            <w:vAlign w:val="center"/>
          </w:tcPr>
          <w:p w14:paraId="13FA1448" w14:textId="1FBD78EA" w:rsidR="00992129" w:rsidRPr="002A787D" w:rsidRDefault="00992129" w:rsidP="00BA4F8B">
            <w:pPr>
              <w:widowControl w:val="0"/>
              <w:autoSpaceDE w:val="0"/>
              <w:rPr>
                <w:rFonts w:ascii="Arial" w:hAnsi="Arial" w:cs="Arial"/>
                <w:color w:val="000000"/>
              </w:rPr>
            </w:pPr>
            <w:r w:rsidRPr="002A787D">
              <w:rPr>
                <w:rFonts w:ascii="Arial" w:hAnsi="Arial" w:cs="Arial"/>
                <w:color w:val="000000"/>
              </w:rPr>
              <w:t xml:space="preserve">Importo al netto dell’IVA, relativa a quanto fatturato nell’ambito della presente </w:t>
            </w:r>
            <w:r w:rsidR="00D02C55" w:rsidRPr="002A787D">
              <w:rPr>
                <w:rFonts w:ascii="Arial" w:hAnsi="Arial" w:cs="Arial"/>
                <w:color w:val="000000"/>
              </w:rPr>
              <w:t>iniziativa</w:t>
            </w:r>
            <w:r w:rsidRPr="002A787D">
              <w:rPr>
                <w:rFonts w:ascii="Arial" w:hAnsi="Arial" w:cs="Arial"/>
                <w:color w:val="000000"/>
              </w:rPr>
              <w:t>, riportato in fattura.</w:t>
            </w:r>
          </w:p>
        </w:tc>
      </w:tr>
    </w:tbl>
    <w:p w14:paraId="2194B5DD" w14:textId="77777777" w:rsidR="00690A6B" w:rsidRPr="002A787D" w:rsidRDefault="00690A6B" w:rsidP="00992129">
      <w:pPr>
        <w:tabs>
          <w:tab w:val="left" w:pos="1560"/>
        </w:tabs>
        <w:spacing w:line="360" w:lineRule="auto"/>
        <w:jc w:val="both"/>
        <w:rPr>
          <w:rFonts w:ascii="Arial" w:hAnsi="Arial" w:cs="Arial"/>
        </w:rPr>
      </w:pPr>
    </w:p>
    <w:p w14:paraId="7E104D71" w14:textId="5277EE06" w:rsidR="00E36D03" w:rsidRPr="002A787D" w:rsidRDefault="00E36D03" w:rsidP="00992129">
      <w:pPr>
        <w:tabs>
          <w:tab w:val="left" w:pos="1560"/>
        </w:tabs>
        <w:spacing w:line="360" w:lineRule="auto"/>
        <w:jc w:val="both"/>
        <w:rPr>
          <w:rFonts w:ascii="Arial" w:hAnsi="Arial" w:cs="Arial"/>
        </w:rPr>
      </w:pPr>
    </w:p>
    <w:p w14:paraId="5DF32D53" w14:textId="77777777" w:rsidR="00E36D03" w:rsidRPr="002A787D" w:rsidRDefault="00E36D03" w:rsidP="00992129">
      <w:pPr>
        <w:tabs>
          <w:tab w:val="left" w:pos="1560"/>
        </w:tabs>
        <w:spacing w:line="360" w:lineRule="auto"/>
        <w:jc w:val="both"/>
        <w:rPr>
          <w:rFonts w:ascii="Arial" w:hAnsi="Arial" w:cs="Arial"/>
        </w:rPr>
      </w:pPr>
    </w:p>
    <w:p w14:paraId="6532E5D4" w14:textId="65E705EF" w:rsidR="00992129" w:rsidRPr="002A787D" w:rsidRDefault="00992129" w:rsidP="00992129">
      <w:pPr>
        <w:tabs>
          <w:tab w:val="left" w:pos="1560"/>
        </w:tabs>
        <w:spacing w:line="360" w:lineRule="auto"/>
        <w:jc w:val="both"/>
        <w:rPr>
          <w:rFonts w:ascii="Arial" w:hAnsi="Arial" w:cs="Arial"/>
        </w:rPr>
      </w:pPr>
      <w:r w:rsidRPr="002A787D">
        <w:rPr>
          <w:rFonts w:ascii="Arial" w:hAnsi="Arial" w:cs="Arial"/>
        </w:rPr>
        <w:t xml:space="preserve">Consip S.p.A. si riserva: </w:t>
      </w:r>
      <w:r w:rsidRPr="002A787D">
        <w:rPr>
          <w:rFonts w:ascii="Arial" w:hAnsi="Arial" w:cs="Arial"/>
          <w:i/>
        </w:rPr>
        <w:t>i)</w:t>
      </w:r>
      <w:r w:rsidRPr="002A787D">
        <w:rPr>
          <w:rFonts w:ascii="Arial" w:hAnsi="Arial" w:cs="Arial"/>
        </w:rPr>
        <w:t xml:space="preserve"> previo congruo preavviso, di apportare ai </w:t>
      </w:r>
      <w:r w:rsidR="00E4272C" w:rsidRPr="002A787D">
        <w:rPr>
          <w:rFonts w:ascii="Arial" w:hAnsi="Arial" w:cs="Arial"/>
        </w:rPr>
        <w:t>soprarichiamati</w:t>
      </w:r>
      <w:r w:rsidRPr="002A787D">
        <w:rPr>
          <w:rFonts w:ascii="Arial" w:hAnsi="Arial" w:cs="Arial"/>
        </w:rPr>
        <w:t xml:space="preserve"> campi modifiche, variazioni ed integrazioni; </w:t>
      </w:r>
      <w:r w:rsidRPr="002A787D">
        <w:rPr>
          <w:rFonts w:ascii="Arial" w:hAnsi="Arial" w:cs="Arial"/>
          <w:i/>
        </w:rPr>
        <w:t>ii)</w:t>
      </w:r>
      <w:r w:rsidRPr="002A787D">
        <w:rPr>
          <w:rFonts w:ascii="Arial" w:hAnsi="Arial" w:cs="Arial"/>
        </w:rPr>
        <w:t xml:space="preserve"> di utilizzare le informazioni contenute nei medesimi campi quali base dati per i controlli a campione, per verifiche ulteriori rispetto a detti controlli nonché al fine di richiedere chiarimenti in merito sia alle informazioni fornite sia ad eventuali informazioni omesse.</w:t>
      </w:r>
      <w:bookmarkStart w:id="9" w:name="_Toc368409912"/>
      <w:bookmarkStart w:id="10" w:name="_Toc368409913"/>
      <w:bookmarkStart w:id="11" w:name="_Toc368409914"/>
      <w:bookmarkStart w:id="12" w:name="_Toc368409915"/>
      <w:bookmarkStart w:id="13" w:name="_Toc368409916"/>
      <w:bookmarkStart w:id="14" w:name="_Toc368409917"/>
      <w:bookmarkEnd w:id="9"/>
      <w:bookmarkEnd w:id="10"/>
      <w:bookmarkEnd w:id="11"/>
      <w:bookmarkEnd w:id="12"/>
      <w:bookmarkEnd w:id="13"/>
      <w:bookmarkEnd w:id="14"/>
    </w:p>
    <w:p w14:paraId="6CA7E2BC" w14:textId="77777777" w:rsidR="00992129" w:rsidRPr="002A787D" w:rsidRDefault="00992129" w:rsidP="00992129">
      <w:pPr>
        <w:rPr>
          <w:rFonts w:ascii="Arial" w:hAnsi="Arial" w:cs="Arial"/>
          <w:b/>
          <w:caps/>
        </w:rPr>
      </w:pPr>
      <w:r w:rsidRPr="002A787D">
        <w:rPr>
          <w:rFonts w:ascii="Arial" w:hAnsi="Arial" w:cs="Arial"/>
          <w:b/>
          <w:caps/>
        </w:rPr>
        <w:br w:type="page"/>
      </w:r>
    </w:p>
    <w:p w14:paraId="7FB235A3" w14:textId="77777777" w:rsidR="00992129" w:rsidRPr="002A787D" w:rsidRDefault="00992129" w:rsidP="00992129">
      <w:pPr>
        <w:tabs>
          <w:tab w:val="left" w:pos="1560"/>
        </w:tabs>
        <w:spacing w:line="360" w:lineRule="auto"/>
        <w:jc w:val="both"/>
        <w:rPr>
          <w:rFonts w:ascii="Arial" w:hAnsi="Arial" w:cs="Arial"/>
          <w:b/>
          <w:caps/>
        </w:rPr>
      </w:pPr>
    </w:p>
    <w:p w14:paraId="72C0AB6B"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15" w:name="_Toc213419956"/>
      <w:r w:rsidRPr="002A787D">
        <w:rPr>
          <w:rFonts w:ascii="Arial" w:hAnsi="Arial" w:cs="Arial"/>
          <w:b/>
          <w:caps/>
          <w:sz w:val="20"/>
        </w:rPr>
        <w:t>facsimile dichiarazioni</w:t>
      </w:r>
      <w:bookmarkEnd w:id="15"/>
    </w:p>
    <w:p w14:paraId="647D15CA" w14:textId="77777777" w:rsidR="00992129" w:rsidRPr="002A787D" w:rsidRDefault="00992129" w:rsidP="00992129">
      <w:pPr>
        <w:rPr>
          <w:rFonts w:ascii="Arial" w:hAnsi="Arial" w:cs="Arial"/>
        </w:rPr>
      </w:pPr>
    </w:p>
    <w:p w14:paraId="2DB9D235"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16" w:name="_Toc213419957"/>
      <w:r w:rsidRPr="002A787D">
        <w:rPr>
          <w:rFonts w:cs="Arial"/>
          <w:i w:val="0"/>
          <w:sz w:val="20"/>
        </w:rPr>
        <w:t>5.1</w:t>
      </w:r>
      <w:r w:rsidRPr="002A787D">
        <w:rPr>
          <w:rFonts w:cs="Arial"/>
          <w:i w:val="0"/>
          <w:sz w:val="20"/>
        </w:rPr>
        <w:tab/>
        <w:t>FACSIMILE DI DICHIARAZIONE LETTERA “A”</w:t>
      </w:r>
      <w:bookmarkEnd w:id="16"/>
    </w:p>
    <w:p w14:paraId="4920D463" w14:textId="25898157" w:rsidR="00992129" w:rsidRPr="002A787D" w:rsidRDefault="00474B81" w:rsidP="00992129">
      <w:pPr>
        <w:tabs>
          <w:tab w:val="left" w:pos="1560"/>
        </w:tabs>
        <w:spacing w:line="360" w:lineRule="auto"/>
        <w:jc w:val="both"/>
        <w:rPr>
          <w:rFonts w:ascii="Arial" w:hAnsi="Arial" w:cs="Arial"/>
        </w:rPr>
      </w:pPr>
      <w:r w:rsidRPr="00474B81">
        <w:rPr>
          <w:rFonts w:ascii="Arial" w:hAnsi="Arial" w:cs="Arial"/>
          <w:b/>
          <w:kern w:val="2"/>
        </w:rPr>
        <w:t xml:space="preserve">ACCORDO QUADRO CENTRALI TELEFONICHE </w:t>
      </w:r>
    </w:p>
    <w:p w14:paraId="0B80B562" w14:textId="77777777" w:rsidR="00992129" w:rsidRPr="002A787D" w:rsidRDefault="00992129" w:rsidP="00992129">
      <w:pPr>
        <w:widowControl w:val="0"/>
        <w:autoSpaceDE w:val="0"/>
        <w:autoSpaceDN w:val="0"/>
        <w:adjustRightInd w:val="0"/>
        <w:spacing w:line="360" w:lineRule="auto"/>
        <w:jc w:val="center"/>
        <w:rPr>
          <w:rFonts w:ascii="Arial" w:hAnsi="Arial" w:cs="Arial"/>
          <w:b/>
          <w:kern w:val="2"/>
        </w:rPr>
      </w:pPr>
      <w:r w:rsidRPr="002A787D">
        <w:rPr>
          <w:rFonts w:ascii="Arial" w:hAnsi="Arial" w:cs="Arial"/>
          <w:b/>
          <w:kern w:val="2"/>
        </w:rPr>
        <w:t>DICHIARAZIONE PERIODICA AI FINI DEL CALCOLO DELL’ENTITÀ DELLA COMMISSIONE</w:t>
      </w:r>
    </w:p>
    <w:p w14:paraId="63BB14CA" w14:textId="2480905D"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La _______________ &lt;</w:t>
      </w:r>
      <w:r w:rsidRPr="002A787D">
        <w:rPr>
          <w:rFonts w:ascii="Arial" w:hAnsi="Arial" w:cs="Arial"/>
          <w:b/>
          <w:kern w:val="2"/>
        </w:rPr>
        <w:t>inserire ragione sociale del Fornitore</w:t>
      </w:r>
      <w:r w:rsidRPr="002A787D">
        <w:rPr>
          <w:rFonts w:ascii="Arial" w:hAnsi="Arial" w:cs="Arial"/>
          <w:kern w:val="2"/>
        </w:rPr>
        <w:t xml:space="preserve">&gt; con sede in ____________ via _______________ </w:t>
      </w:r>
      <w:proofErr w:type="spellStart"/>
      <w:r w:rsidRPr="002A787D">
        <w:rPr>
          <w:rFonts w:ascii="Arial" w:hAnsi="Arial" w:cs="Arial"/>
          <w:kern w:val="2"/>
        </w:rPr>
        <w:t>cap</w:t>
      </w:r>
      <w:proofErr w:type="spellEnd"/>
      <w:r w:rsidRPr="002A787D">
        <w:rPr>
          <w:rFonts w:ascii="Arial" w:hAnsi="Arial" w:cs="Arial"/>
          <w:kern w:val="2"/>
        </w:rPr>
        <w:t xml:space="preserve"> _________ partita IVA __________________ in persona del legale rappresentante</w:t>
      </w:r>
    </w:p>
    <w:p w14:paraId="3C3642E2" w14:textId="5C8BBA43"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08B0A6A1"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7BF52FBF" w14:textId="77777777" w:rsidR="00992129" w:rsidRPr="002A787D" w:rsidRDefault="00992129" w:rsidP="00992129">
      <w:pPr>
        <w:widowControl w:val="0"/>
        <w:autoSpaceDE w:val="0"/>
        <w:autoSpaceDN w:val="0"/>
        <w:adjustRightInd w:val="0"/>
        <w:spacing w:line="300" w:lineRule="exact"/>
        <w:jc w:val="center"/>
        <w:rPr>
          <w:rFonts w:ascii="Arial" w:hAnsi="Arial" w:cs="Arial"/>
          <w:b/>
          <w:kern w:val="2"/>
        </w:rPr>
      </w:pPr>
      <w:r w:rsidRPr="002A787D">
        <w:rPr>
          <w:rFonts w:ascii="Arial" w:hAnsi="Arial" w:cs="Arial"/>
          <w:b/>
          <w:kern w:val="2"/>
        </w:rPr>
        <w:t>DICHIARA</w:t>
      </w:r>
    </w:p>
    <w:p w14:paraId="0835BA9C" w14:textId="59790B5F"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 xml:space="preserve">ai fini del calcolo dell'entità della commissione di cui al Decreto del Ministero dell'Economia e delle Finanze del 23 novembre 2012, di aver emesso, nel corso del mese di ___________ con riferimento agli acquisti effettuati dalle pubbliche amministrazioni e dagli altri soggetti legittimati ai sensi della normativa vigente nell’ambito della </w:t>
      </w:r>
      <w:r w:rsidR="00263176" w:rsidRPr="00F75E8A">
        <w:rPr>
          <w:rFonts w:ascii="Arial" w:hAnsi="Arial" w:cs="Arial"/>
          <w:iCs/>
          <w:kern w:val="2"/>
        </w:rPr>
        <w:t>Accordo Quadro</w:t>
      </w:r>
      <w:r w:rsidRPr="00F75E8A">
        <w:rPr>
          <w:rFonts w:ascii="Arial" w:hAnsi="Arial" w:cs="Arial"/>
          <w:iCs/>
          <w:kern w:val="2"/>
        </w:rPr>
        <w:t xml:space="preserve"> in oggetto</w:t>
      </w:r>
      <w:r w:rsidRPr="002A787D">
        <w:rPr>
          <w:rFonts w:ascii="Arial" w:hAnsi="Arial" w:cs="Arial"/>
          <w:kern w:val="2"/>
        </w:rPr>
        <w:t xml:space="preserve">, fatture per un importo complessivo pari ad euro __________ al netto dell’IVA </w:t>
      </w:r>
    </w:p>
    <w:p w14:paraId="1044AED8"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35F4427A" w14:textId="72D2F6E5"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I valori di cui sopra sono dati dalla sommatoria di quanto riportato nel documento di dettaglio allegato alla presente dichiarazione di cui costituisce parte integrante e sostanziale.</w:t>
      </w:r>
    </w:p>
    <w:p w14:paraId="76A70A06"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__________, lì ____________</w:t>
      </w:r>
    </w:p>
    <w:p w14:paraId="013881DE"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6FDAD486"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3917FF55" w14:textId="77777777" w:rsidR="00992129" w:rsidRPr="002A787D" w:rsidRDefault="00992129" w:rsidP="00992129">
      <w:pPr>
        <w:widowControl w:val="0"/>
        <w:autoSpaceDE w:val="0"/>
        <w:autoSpaceDN w:val="0"/>
        <w:adjustRightInd w:val="0"/>
        <w:spacing w:line="300" w:lineRule="exact"/>
        <w:jc w:val="both"/>
        <w:rPr>
          <w:rFonts w:ascii="Arial" w:hAnsi="Arial" w:cs="Arial"/>
          <w:b/>
        </w:rPr>
      </w:pPr>
      <w:r w:rsidRPr="002A787D">
        <w:rPr>
          <w:rFonts w:ascii="Arial" w:hAnsi="Arial" w:cs="Arial"/>
          <w:b/>
          <w:kern w:val="2"/>
        </w:rPr>
        <w:t>Questo documento non ha valore se privo della sottoscrizione a mezzo firma digitale.</w:t>
      </w:r>
    </w:p>
    <w:p w14:paraId="68AB3F69" w14:textId="77777777" w:rsidR="00992129" w:rsidRPr="002A787D" w:rsidRDefault="00992129" w:rsidP="00992129">
      <w:pPr>
        <w:widowControl w:val="0"/>
        <w:autoSpaceDE w:val="0"/>
        <w:autoSpaceDN w:val="0"/>
        <w:adjustRightInd w:val="0"/>
        <w:spacing w:line="300" w:lineRule="exact"/>
        <w:jc w:val="both"/>
        <w:rPr>
          <w:rFonts w:ascii="Arial" w:hAnsi="Arial" w:cs="Arial"/>
          <w:i/>
        </w:rPr>
      </w:pPr>
    </w:p>
    <w:p w14:paraId="0CAC8FB1" w14:textId="77777777" w:rsidR="00992129" w:rsidRPr="002A787D" w:rsidRDefault="00992129" w:rsidP="00992129">
      <w:pPr>
        <w:rPr>
          <w:rFonts w:ascii="Arial" w:hAnsi="Arial" w:cs="Arial"/>
          <w:b/>
        </w:rPr>
      </w:pPr>
      <w:r w:rsidRPr="002A787D">
        <w:rPr>
          <w:rFonts w:ascii="Arial" w:hAnsi="Arial" w:cs="Arial"/>
          <w:i/>
        </w:rPr>
        <w:br w:type="page"/>
      </w:r>
    </w:p>
    <w:p w14:paraId="53112608" w14:textId="77777777" w:rsidR="00992129" w:rsidRPr="002A787D" w:rsidRDefault="00992129" w:rsidP="00992129">
      <w:pPr>
        <w:pStyle w:val="Titolo2"/>
        <w:tabs>
          <w:tab w:val="num" w:pos="576"/>
        </w:tabs>
        <w:spacing w:before="0" w:after="0" w:line="360" w:lineRule="auto"/>
        <w:jc w:val="both"/>
        <w:rPr>
          <w:rFonts w:cs="Arial"/>
          <w:i w:val="0"/>
          <w:sz w:val="20"/>
        </w:rPr>
      </w:pPr>
      <w:bookmarkStart w:id="17" w:name="_Toc213419958"/>
      <w:r w:rsidRPr="002A787D">
        <w:rPr>
          <w:rFonts w:cs="Arial"/>
          <w:i w:val="0"/>
          <w:sz w:val="20"/>
        </w:rPr>
        <w:lastRenderedPageBreak/>
        <w:t>5.2</w:t>
      </w:r>
      <w:r w:rsidRPr="002A787D">
        <w:rPr>
          <w:rFonts w:cs="Arial"/>
          <w:i w:val="0"/>
          <w:sz w:val="20"/>
        </w:rPr>
        <w:tab/>
        <w:t>FACSIMILE DI DICHIARAZIONE LETTERA “B”</w:t>
      </w:r>
      <w:bookmarkEnd w:id="17"/>
    </w:p>
    <w:p w14:paraId="431765F6" w14:textId="18C69BF6" w:rsidR="00992129" w:rsidRPr="002A787D" w:rsidRDefault="00474B81" w:rsidP="00992129">
      <w:pPr>
        <w:tabs>
          <w:tab w:val="left" w:pos="1560"/>
        </w:tabs>
        <w:spacing w:line="360" w:lineRule="auto"/>
        <w:jc w:val="both"/>
        <w:rPr>
          <w:rFonts w:ascii="Arial" w:hAnsi="Arial" w:cs="Arial"/>
        </w:rPr>
      </w:pPr>
      <w:r w:rsidRPr="00474B81">
        <w:rPr>
          <w:rFonts w:ascii="Arial" w:hAnsi="Arial" w:cs="Arial"/>
          <w:b/>
          <w:caps/>
          <w:kern w:val="32"/>
        </w:rPr>
        <w:t xml:space="preserve">ACCORDO QUADRO CENTRALI TELEFONICHE </w:t>
      </w:r>
    </w:p>
    <w:p w14:paraId="73AF613C" w14:textId="77777777" w:rsidR="00992129" w:rsidRPr="002A787D" w:rsidRDefault="00992129" w:rsidP="00992129">
      <w:pPr>
        <w:widowControl w:val="0"/>
        <w:spacing w:line="360" w:lineRule="auto"/>
        <w:jc w:val="center"/>
        <w:rPr>
          <w:rFonts w:ascii="Arial" w:hAnsi="Arial" w:cs="Arial"/>
          <w:b/>
          <w:caps/>
          <w:kern w:val="32"/>
        </w:rPr>
      </w:pPr>
      <w:r w:rsidRPr="002A787D">
        <w:rPr>
          <w:rFonts w:ascii="Arial" w:hAnsi="Arial" w:cs="Arial"/>
          <w:b/>
          <w:caps/>
          <w:kern w:val="32"/>
        </w:rPr>
        <w:t>DICHIARAZIONE semestrale RILASCIATA AI SENSI e per gli effetti DEgli ARTt. 46, 47 e 76 DEL D.P.R. 445/2000 ai fini del calcolo dell’entità della commissione</w:t>
      </w:r>
    </w:p>
    <w:p w14:paraId="2A3236F4" w14:textId="6FB3A88B"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La _______________ &lt;</w:t>
      </w:r>
      <w:r w:rsidRPr="002A787D">
        <w:rPr>
          <w:rFonts w:ascii="Arial" w:hAnsi="Arial" w:cs="Arial"/>
          <w:b/>
          <w:kern w:val="2"/>
        </w:rPr>
        <w:t>inserire ragione sociale del Fornitore</w:t>
      </w:r>
      <w:r w:rsidRPr="002A787D">
        <w:rPr>
          <w:rFonts w:ascii="Arial" w:hAnsi="Arial" w:cs="Arial"/>
          <w:kern w:val="2"/>
        </w:rPr>
        <w:t xml:space="preserve">&gt; con sede in ____________ via _______________ </w:t>
      </w:r>
      <w:proofErr w:type="spellStart"/>
      <w:r w:rsidRPr="002A787D">
        <w:rPr>
          <w:rFonts w:ascii="Arial" w:hAnsi="Arial" w:cs="Arial"/>
          <w:kern w:val="2"/>
        </w:rPr>
        <w:t>cap</w:t>
      </w:r>
      <w:proofErr w:type="spellEnd"/>
      <w:r w:rsidRPr="002A787D">
        <w:rPr>
          <w:rFonts w:ascii="Arial" w:hAnsi="Arial" w:cs="Arial"/>
          <w:kern w:val="2"/>
        </w:rPr>
        <w:t xml:space="preserve"> _________ partita IVA __________________ in persona del legale rappresentante</w:t>
      </w:r>
    </w:p>
    <w:p w14:paraId="446DE18B"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46725BFA"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ai sensi e per gli effetti degli artt. 46, 47 e 76 del d.P.R. 445/2000 consapevole/i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decadrà dai benefici per i quali la stessa è rilasciata;</w:t>
      </w:r>
    </w:p>
    <w:p w14:paraId="2C3F4E6D"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13B085D0" w14:textId="77777777" w:rsidR="00992129" w:rsidRPr="002A787D" w:rsidRDefault="00992129" w:rsidP="00992129">
      <w:pPr>
        <w:widowControl w:val="0"/>
        <w:autoSpaceDE w:val="0"/>
        <w:autoSpaceDN w:val="0"/>
        <w:adjustRightInd w:val="0"/>
        <w:spacing w:line="300" w:lineRule="exact"/>
        <w:jc w:val="center"/>
        <w:rPr>
          <w:rFonts w:ascii="Arial" w:hAnsi="Arial" w:cs="Arial"/>
          <w:b/>
          <w:kern w:val="2"/>
        </w:rPr>
      </w:pPr>
      <w:r w:rsidRPr="002A787D">
        <w:rPr>
          <w:rFonts w:ascii="Arial" w:hAnsi="Arial" w:cs="Arial"/>
          <w:b/>
          <w:kern w:val="2"/>
        </w:rPr>
        <w:t>DICHIARA</w:t>
      </w:r>
    </w:p>
    <w:p w14:paraId="760A4AB6" w14:textId="028D38F6"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 xml:space="preserve">ai fini del calcolo dell'entità della commissione di cui al Decreto del Ministero dell'Economia e delle Finanze del 23 novembre 2012, di aver conseguito, con riferimento agli acquisti effettuati dalle pubbliche amministrazioni e dagli altri soggetti legittimati ai sensi della normativa vigente nell’ambito della </w:t>
      </w:r>
      <w:r w:rsidR="00263176" w:rsidRPr="002A787D">
        <w:rPr>
          <w:rFonts w:ascii="Arial" w:hAnsi="Arial" w:cs="Arial"/>
          <w:kern w:val="2"/>
        </w:rPr>
        <w:t>iniziativa</w:t>
      </w:r>
      <w:r w:rsidRPr="002A787D">
        <w:rPr>
          <w:rFonts w:ascii="Arial" w:hAnsi="Arial" w:cs="Arial"/>
          <w:kern w:val="2"/>
        </w:rPr>
        <w:t xml:space="preserve"> in oggetto, un </w:t>
      </w:r>
      <w:r w:rsidR="00263176" w:rsidRPr="002A787D">
        <w:rPr>
          <w:rFonts w:ascii="Arial" w:hAnsi="Arial" w:cs="Arial"/>
          <w:kern w:val="2"/>
        </w:rPr>
        <w:t xml:space="preserve">totale imponibile fattura di </w:t>
      </w:r>
      <w:r w:rsidRPr="002A787D">
        <w:rPr>
          <w:rFonts w:ascii="Arial" w:hAnsi="Arial" w:cs="Arial"/>
          <w:kern w:val="2"/>
        </w:rPr>
        <w:t xml:space="preserve">euro __________ al netto dell’IVA nel ___________ semestre </w:t>
      </w:r>
      <w:proofErr w:type="gramStart"/>
      <w:r w:rsidRPr="002A787D">
        <w:rPr>
          <w:rFonts w:ascii="Arial" w:hAnsi="Arial" w:cs="Arial"/>
          <w:kern w:val="2"/>
        </w:rPr>
        <w:t xml:space="preserve">dell’anno </w:t>
      </w:r>
      <w:r w:rsidR="00474B81">
        <w:rPr>
          <w:rFonts w:ascii="Arial" w:hAnsi="Arial" w:cs="Arial"/>
          <w:kern w:val="2"/>
        </w:rPr>
        <w:t>.</w:t>
      </w:r>
      <w:proofErr w:type="gramEnd"/>
    </w:p>
    <w:p w14:paraId="03E11345"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6CACE7F3" w14:textId="33C0CD6C"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I valor</w:t>
      </w:r>
      <w:r w:rsidR="00263176" w:rsidRPr="002A787D">
        <w:rPr>
          <w:rFonts w:ascii="Arial" w:hAnsi="Arial" w:cs="Arial"/>
          <w:kern w:val="2"/>
        </w:rPr>
        <w:t>i di cui</w:t>
      </w:r>
      <w:r w:rsidRPr="002A787D">
        <w:rPr>
          <w:rFonts w:ascii="Arial" w:hAnsi="Arial" w:cs="Arial"/>
          <w:kern w:val="2"/>
        </w:rPr>
        <w:t xml:space="preserve"> sopra </w:t>
      </w:r>
      <w:r w:rsidR="00263176" w:rsidRPr="002A787D">
        <w:rPr>
          <w:rFonts w:ascii="Arial" w:hAnsi="Arial" w:cs="Arial"/>
          <w:kern w:val="2"/>
        </w:rPr>
        <w:t xml:space="preserve">sono dati dalla sommatoria di </w:t>
      </w:r>
      <w:r w:rsidRPr="002A787D">
        <w:rPr>
          <w:rFonts w:ascii="Arial" w:hAnsi="Arial" w:cs="Arial"/>
          <w:kern w:val="2"/>
        </w:rPr>
        <w:t>quanto riportato nel documento di dettaglio allegato alla presente dichiarazione, della quale costituisce parte integrante e sostanziale.</w:t>
      </w:r>
    </w:p>
    <w:p w14:paraId="404B43B9"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__________, lì ____________</w:t>
      </w:r>
    </w:p>
    <w:p w14:paraId="2271E028" w14:textId="77777777" w:rsidR="00992129" w:rsidRPr="002A787D" w:rsidRDefault="00992129" w:rsidP="00992129">
      <w:pPr>
        <w:tabs>
          <w:tab w:val="left" w:pos="1560"/>
        </w:tabs>
        <w:spacing w:line="360" w:lineRule="auto"/>
        <w:jc w:val="both"/>
        <w:rPr>
          <w:rFonts w:ascii="Arial" w:hAnsi="Arial" w:cs="Arial"/>
          <w:b/>
          <w:kern w:val="2"/>
        </w:rPr>
      </w:pPr>
    </w:p>
    <w:p w14:paraId="05B1311B" w14:textId="77777777" w:rsidR="00992129" w:rsidRPr="002A787D" w:rsidRDefault="00992129" w:rsidP="00992129">
      <w:pPr>
        <w:keepNext/>
        <w:tabs>
          <w:tab w:val="num" w:pos="576"/>
        </w:tabs>
        <w:spacing w:line="360" w:lineRule="auto"/>
        <w:jc w:val="both"/>
        <w:outlineLvl w:val="1"/>
        <w:rPr>
          <w:rFonts w:ascii="Arial" w:hAnsi="Arial" w:cs="Arial"/>
          <w:strike/>
          <w:kern w:val="2"/>
        </w:rPr>
      </w:pPr>
      <w:bookmarkStart w:id="18" w:name="_Toc213419959"/>
      <w:r w:rsidRPr="002A787D">
        <w:rPr>
          <w:rFonts w:ascii="Arial" w:hAnsi="Arial" w:cs="Arial"/>
          <w:b/>
          <w:kern w:val="2"/>
        </w:rPr>
        <w:t>Questo documento non ha valore se privo della sottoscrizione a mezzo firma digitale.</w:t>
      </w:r>
      <w:bookmarkEnd w:id="18"/>
    </w:p>
    <w:p w14:paraId="79B592BA" w14:textId="77777777" w:rsidR="001105D3" w:rsidRDefault="001105D3">
      <w:pPr>
        <w:rPr>
          <w:rFonts w:ascii="Arial" w:hAnsi="Arial" w:cs="Arial"/>
        </w:rPr>
      </w:pPr>
    </w:p>
    <w:p w14:paraId="01A96458" w14:textId="77777777" w:rsidR="00983185" w:rsidRPr="00983185" w:rsidRDefault="00983185" w:rsidP="00983185">
      <w:pPr>
        <w:rPr>
          <w:rFonts w:ascii="Arial" w:hAnsi="Arial" w:cs="Arial"/>
        </w:rPr>
      </w:pPr>
    </w:p>
    <w:p w14:paraId="43476AE2" w14:textId="77777777" w:rsidR="00983185" w:rsidRPr="00983185" w:rsidRDefault="00983185" w:rsidP="00983185">
      <w:pPr>
        <w:rPr>
          <w:rFonts w:ascii="Arial" w:hAnsi="Arial" w:cs="Arial"/>
        </w:rPr>
      </w:pPr>
    </w:p>
    <w:p w14:paraId="0A4EDF41" w14:textId="77777777" w:rsidR="00983185" w:rsidRPr="00983185" w:rsidRDefault="00983185" w:rsidP="00983185">
      <w:pPr>
        <w:rPr>
          <w:rFonts w:ascii="Arial" w:hAnsi="Arial" w:cs="Arial"/>
        </w:rPr>
      </w:pPr>
    </w:p>
    <w:p w14:paraId="7D142AED" w14:textId="77777777" w:rsidR="00983185" w:rsidRPr="00983185" w:rsidRDefault="00983185" w:rsidP="00983185">
      <w:pPr>
        <w:rPr>
          <w:rFonts w:ascii="Arial" w:hAnsi="Arial" w:cs="Arial"/>
        </w:rPr>
      </w:pPr>
    </w:p>
    <w:p w14:paraId="1C1BF5D3" w14:textId="77777777" w:rsidR="00983185" w:rsidRPr="00983185" w:rsidRDefault="00983185" w:rsidP="00983185">
      <w:pPr>
        <w:rPr>
          <w:rFonts w:ascii="Arial" w:hAnsi="Arial" w:cs="Arial"/>
        </w:rPr>
      </w:pPr>
    </w:p>
    <w:p w14:paraId="05213364" w14:textId="65BD28DD" w:rsidR="00983185" w:rsidRPr="00983185" w:rsidRDefault="00983185" w:rsidP="00983185">
      <w:pPr>
        <w:tabs>
          <w:tab w:val="left" w:pos="6040"/>
        </w:tabs>
        <w:rPr>
          <w:rFonts w:ascii="Arial" w:hAnsi="Arial" w:cs="Arial"/>
        </w:rPr>
      </w:pPr>
      <w:r>
        <w:rPr>
          <w:rFonts w:ascii="Arial" w:hAnsi="Arial" w:cs="Arial"/>
        </w:rPr>
        <w:tab/>
      </w:r>
    </w:p>
    <w:sectPr w:rsidR="00983185" w:rsidRPr="00983185" w:rsidSect="00983185">
      <w:headerReference w:type="default" r:id="rId11"/>
      <w:footerReference w:type="default" r:id="rId12"/>
      <w:headerReference w:type="first" r:id="rId13"/>
      <w:pgSz w:w="11909" w:h="16834" w:code="9"/>
      <w:pgMar w:top="2268" w:right="1134" w:bottom="1985" w:left="226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C5704" w14:textId="77777777" w:rsidR="00FF348B" w:rsidRDefault="00FF348B" w:rsidP="00992129">
      <w:r>
        <w:separator/>
      </w:r>
    </w:p>
  </w:endnote>
  <w:endnote w:type="continuationSeparator" w:id="0">
    <w:p w14:paraId="4F31305B" w14:textId="77777777" w:rsidR="00FF348B" w:rsidRDefault="00FF348B" w:rsidP="0099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51AD0" w14:textId="6231EBD4" w:rsidR="00992129" w:rsidRPr="0018538A" w:rsidRDefault="00992129" w:rsidP="002B5D20">
    <w:pPr>
      <w:pStyle w:val="CLASSIFICAZIONEFOOTER4"/>
    </w:pPr>
  </w:p>
  <w:p w14:paraId="3C9710C6" w14:textId="77777777" w:rsidR="00871D41" w:rsidRPr="00871D41" w:rsidRDefault="00871D41" w:rsidP="00871D41">
    <w:pPr>
      <w:pStyle w:val="CLASSIFICAZIONEFOOTER4"/>
      <w:rPr>
        <w:ins w:id="20" w:author="Autore"/>
        <w:rFonts w:hAnsi="Calibri"/>
        <w:bCs/>
        <w:i/>
        <w:noProof/>
        <w:color w:val="000000"/>
        <w:kern w:val="2"/>
      </w:rPr>
    </w:pPr>
    <w:ins w:id="21" w:author="Autore">
      <w:r w:rsidRPr="00871D41">
        <w:rPr>
          <w:rFonts w:hAnsi="Calibri"/>
          <w:i/>
          <w:noProof/>
          <w:color w:val="000000"/>
          <w:kern w:val="2"/>
        </w:rPr>
        <w:t xml:space="preserve">Moduli di dichiarazione - </w:t>
      </w:r>
      <w:r w:rsidRPr="00871D41">
        <w:rPr>
          <w:rFonts w:hAnsi="Calibri"/>
          <w:i/>
          <w:noProof/>
          <w:color w:val="000000"/>
          <w:kern w:val="2"/>
          <w:rPrChange w:id="22" w:author="Autore">
            <w:rPr>
              <w:rFonts w:hAnsi="Calibri"/>
              <w:b/>
              <w:bCs/>
              <w:i/>
              <w:noProof/>
              <w:color w:val="000000"/>
              <w:kern w:val="2"/>
            </w:rPr>
          </w:rPrChange>
        </w:rPr>
        <w:t>Gara a procedura aperta per l’affidamento di un accordo quadro avente ad oggetto la fornitura, messa in esercizio e manutenzione di centrali telefoniche e di prodotti, e servizi connessi per le pubbliche amministrazioni – ID 2857.</w:t>
      </w:r>
    </w:ins>
  </w:p>
  <w:p w14:paraId="2A0AEC00" w14:textId="5B9406EF" w:rsidR="00D66C82" w:rsidDel="00871D41" w:rsidRDefault="001D5076" w:rsidP="00871D41">
    <w:pPr>
      <w:widowControl w:val="0"/>
      <w:pBdr>
        <w:top w:val="single" w:sz="4" w:space="1" w:color="auto"/>
      </w:pBdr>
      <w:tabs>
        <w:tab w:val="left" w:pos="0"/>
        <w:tab w:val="center" w:pos="7020"/>
        <w:tab w:val="right" w:pos="9638"/>
      </w:tabs>
      <w:suppressAutoHyphens/>
      <w:autoSpaceDE w:val="0"/>
      <w:spacing w:before="40" w:after="120"/>
      <w:ind w:right="522"/>
      <w:jc w:val="both"/>
      <w:rPr>
        <w:del w:id="23" w:author="Autore"/>
        <w:rFonts w:ascii="Calibri" w:hAnsi="Calibri"/>
        <w:i/>
        <w:noProof/>
        <w:color w:val="000000"/>
        <w:kern w:val="2"/>
        <w:sz w:val="18"/>
      </w:rPr>
    </w:pPr>
    <w:del w:id="24" w:author="Autore">
      <w:r w:rsidRPr="001D5076" w:rsidDel="00871D41">
        <w:rPr>
          <w:rFonts w:ascii="Calibri" w:hAnsi="Calibri"/>
          <w:i/>
          <w:noProof/>
          <w:color w:val="000000"/>
          <w:kern w:val="2"/>
          <w:sz w:val="18"/>
        </w:rPr>
        <w:delText>Classificazione Consip: Ambito Pubblico</w:delText>
      </w:r>
      <w:r w:rsidR="00983185" w:rsidDel="00871D41">
        <w:rPr>
          <w:rFonts w:ascii="Calibri" w:hAnsi="Calibri"/>
          <w:i/>
          <w:noProof/>
          <w:color w:val="000000"/>
          <w:kern w:val="2"/>
          <w:sz w:val="18"/>
        </w:rPr>
        <w:delText xml:space="preserve"> </w:delText>
      </w:r>
    </w:del>
  </w:p>
  <w:p w14:paraId="09029274" w14:textId="7CF4FDC9" w:rsidR="00347B8C" w:rsidDel="00871D41" w:rsidRDefault="003E2414" w:rsidP="00871D41">
    <w:pPr>
      <w:widowControl w:val="0"/>
      <w:pBdr>
        <w:top w:val="single" w:sz="4" w:space="1" w:color="auto"/>
      </w:pBdr>
      <w:tabs>
        <w:tab w:val="left" w:pos="0"/>
        <w:tab w:val="center" w:pos="7020"/>
        <w:tab w:val="right" w:pos="9638"/>
      </w:tabs>
      <w:suppressAutoHyphens/>
      <w:autoSpaceDE w:val="0"/>
      <w:spacing w:before="40" w:after="120"/>
      <w:ind w:right="522"/>
      <w:jc w:val="both"/>
      <w:rPr>
        <w:del w:id="25" w:author="Autore"/>
        <w:rFonts w:ascii="Calibri" w:hAnsi="Calibri"/>
        <w:iCs/>
        <w:noProof/>
        <w:color w:val="000000"/>
        <w:kern w:val="2"/>
        <w:sz w:val="18"/>
      </w:rPr>
    </w:pPr>
    <w:del w:id="26" w:author="Autore">
      <w:r w:rsidRPr="00F75E8A" w:rsidDel="00871D41">
        <w:rPr>
          <w:rFonts w:ascii="Calibri" w:hAnsi="Calibri"/>
          <w:iCs/>
          <w:noProof/>
          <w:color w:val="000000"/>
          <w:kern w:val="2"/>
          <w:sz w:val="18"/>
        </w:rPr>
        <w:delText>Gara a procedura aperta ai sensi del Codice, per l’affidamento di un Accordo Quadro per l’affidamento di un Accordo Quadro avente ad oggetto la fornitura, messa in esercizio e manutenzione di centrali telefoniche e di prodotti e servizi connessi per le Pubbliche Amministrazioni</w:delText>
      </w:r>
      <w:r w:rsidDel="00871D41">
        <w:rPr>
          <w:rFonts w:ascii="Calibri" w:hAnsi="Calibri"/>
          <w:iCs/>
          <w:noProof/>
          <w:color w:val="000000"/>
          <w:kern w:val="2"/>
          <w:sz w:val="18"/>
        </w:rPr>
        <w:delText xml:space="preserve"> – ID 2857</w:delText>
      </w:r>
    </w:del>
  </w:p>
  <w:p w14:paraId="4C884B7A" w14:textId="201E11A1" w:rsidR="00474B81" w:rsidRPr="003E2414" w:rsidRDefault="00474B81" w:rsidP="00871D41">
    <w:pPr>
      <w:widowControl w:val="0"/>
      <w:pBdr>
        <w:top w:val="single" w:sz="4" w:space="1" w:color="auto"/>
      </w:pBdr>
      <w:tabs>
        <w:tab w:val="left" w:pos="0"/>
        <w:tab w:val="center" w:pos="7020"/>
        <w:tab w:val="right" w:pos="9638"/>
      </w:tabs>
      <w:suppressAutoHyphens/>
      <w:autoSpaceDE w:val="0"/>
      <w:spacing w:before="40" w:after="120"/>
      <w:ind w:right="522"/>
      <w:jc w:val="both"/>
      <w:rPr>
        <w:iCs/>
      </w:rPr>
    </w:pPr>
    <w:del w:id="27" w:author="Autore">
      <w:r w:rsidDel="00871D41">
        <w:rPr>
          <w:rFonts w:ascii="Calibri" w:hAnsi="Calibri"/>
          <w:iCs/>
          <w:noProof/>
          <w:color w:val="000000"/>
          <w:kern w:val="2"/>
          <w:sz w:val="18"/>
        </w:rPr>
        <w:delText xml:space="preserve">Allegato b) allo Schema di Accordo Quadro - </w:delText>
      </w:r>
      <w:r w:rsidRPr="00474B81" w:rsidDel="00871D41">
        <w:rPr>
          <w:rFonts w:ascii="Calibri" w:hAnsi="Calibri"/>
          <w:iCs/>
          <w:noProof/>
          <w:color w:val="000000"/>
          <w:kern w:val="2"/>
          <w:sz w:val="18"/>
        </w:rPr>
        <w:delText>Flusso dati per le commissioni a carico del fornitore</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C730D" w14:textId="77777777" w:rsidR="00FF348B" w:rsidRDefault="00FF348B" w:rsidP="00992129">
      <w:r>
        <w:separator/>
      </w:r>
    </w:p>
  </w:footnote>
  <w:footnote w:type="continuationSeparator" w:id="0">
    <w:p w14:paraId="25EB3E0A" w14:textId="77777777" w:rsidR="00FF348B" w:rsidRDefault="00FF348B" w:rsidP="00992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3A47A" w14:textId="20BD8F0A" w:rsidR="00347B8C" w:rsidRDefault="002A787D">
    <w:pPr>
      <w:pStyle w:val="Intestazione"/>
    </w:pPr>
    <w:del w:id="19" w:author="Autore">
      <w:r w:rsidRPr="0005165F" w:rsidDel="00871D41">
        <w:rPr>
          <w:noProof/>
          <w:color w:val="004288"/>
          <w:sz w:val="18"/>
          <w:szCs w:val="18"/>
        </w:rPr>
        <w:drawing>
          <wp:anchor distT="0" distB="0" distL="114300" distR="114300" simplePos="0" relativeHeight="251658241" behindDoc="0" locked="0" layoutInCell="1" allowOverlap="1" wp14:anchorId="6B232E69" wp14:editId="23252A15">
            <wp:simplePos x="0" y="0"/>
            <wp:positionH relativeFrom="column">
              <wp:posOffset>-720090</wp:posOffset>
            </wp:positionH>
            <wp:positionV relativeFrom="page">
              <wp:posOffset>360045</wp:posOffset>
            </wp:positionV>
            <wp:extent cx="1209600" cy="316800"/>
            <wp:effectExtent l="0" t="0" r="0" b="7620"/>
            <wp:wrapNone/>
            <wp:docPr id="2000596847" name="Immagine 200059684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del>
  </w:p>
  <w:p w14:paraId="5D89A73F" w14:textId="169EC7EE" w:rsidR="00347B8C" w:rsidRDefault="00347B8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AA46" w14:textId="1DD3FE3E" w:rsidR="00347B8C" w:rsidRDefault="002A787D">
    <w:pPr>
      <w:pStyle w:val="Intestazione"/>
    </w:pPr>
    <w:r w:rsidRPr="0005165F">
      <w:rPr>
        <w:noProof/>
        <w:color w:val="004288"/>
        <w:sz w:val="18"/>
        <w:szCs w:val="18"/>
      </w:rPr>
      <w:drawing>
        <wp:anchor distT="0" distB="0" distL="114300" distR="114300" simplePos="0" relativeHeight="251658240" behindDoc="0" locked="0" layoutInCell="1" allowOverlap="1" wp14:anchorId="19FC5107" wp14:editId="36CB280A">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p w14:paraId="550421CF" w14:textId="7600F17F" w:rsidR="007815C6" w:rsidRDefault="007815C6">
    <w:pPr>
      <w:pStyle w:val="TAGTECNICI"/>
    </w:pPr>
  </w:p>
  <w:p w14:paraId="1A91EEFF" w14:textId="22331C5E" w:rsidR="007815C6" w:rsidRDefault="007815C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E352FF9"/>
    <w:multiLevelType w:val="hybridMultilevel"/>
    <w:tmpl w:val="42E0F4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5AB64DA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E56172"/>
    <w:multiLevelType w:val="hybridMultilevel"/>
    <w:tmpl w:val="0AA81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F276BDE"/>
    <w:multiLevelType w:val="hybridMultilevel"/>
    <w:tmpl w:val="D1DC8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3C34FB0"/>
    <w:multiLevelType w:val="hybridMultilevel"/>
    <w:tmpl w:val="4A62188E"/>
    <w:lvl w:ilvl="0" w:tplc="EFDEC3F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6D401F"/>
    <w:multiLevelType w:val="multilevel"/>
    <w:tmpl w:val="DD84BC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704985406">
    <w:abstractNumId w:val="6"/>
  </w:num>
  <w:num w:numId="2" w16cid:durableId="1220357193">
    <w:abstractNumId w:val="3"/>
  </w:num>
  <w:num w:numId="3" w16cid:durableId="62801821">
    <w:abstractNumId w:val="4"/>
  </w:num>
  <w:num w:numId="4" w16cid:durableId="2142459115">
    <w:abstractNumId w:val="0"/>
  </w:num>
  <w:num w:numId="5" w16cid:durableId="1226838156">
    <w:abstractNumId w:val="1"/>
  </w:num>
  <w:num w:numId="6" w16cid:durableId="1208031369">
    <w:abstractNumId w:val="2"/>
  </w:num>
  <w:num w:numId="7" w16cid:durableId="7221035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129"/>
    <w:rsid w:val="00062A05"/>
    <w:rsid w:val="00072A34"/>
    <w:rsid w:val="00083CB2"/>
    <w:rsid w:val="000B1770"/>
    <w:rsid w:val="001105D3"/>
    <w:rsid w:val="00127DC5"/>
    <w:rsid w:val="00144829"/>
    <w:rsid w:val="00155015"/>
    <w:rsid w:val="001600D5"/>
    <w:rsid w:val="00164CDB"/>
    <w:rsid w:val="00176784"/>
    <w:rsid w:val="0018165E"/>
    <w:rsid w:val="001B0D53"/>
    <w:rsid w:val="001C1622"/>
    <w:rsid w:val="001D5076"/>
    <w:rsid w:val="00202785"/>
    <w:rsid w:val="00263176"/>
    <w:rsid w:val="0029175E"/>
    <w:rsid w:val="002966A0"/>
    <w:rsid w:val="002A787D"/>
    <w:rsid w:val="002B5D20"/>
    <w:rsid w:val="00323D9C"/>
    <w:rsid w:val="00347B8C"/>
    <w:rsid w:val="00397697"/>
    <w:rsid w:val="003C35EC"/>
    <w:rsid w:val="003D65E7"/>
    <w:rsid w:val="003E2414"/>
    <w:rsid w:val="003F5148"/>
    <w:rsid w:val="003F6AE7"/>
    <w:rsid w:val="004022FC"/>
    <w:rsid w:val="00443136"/>
    <w:rsid w:val="00474B81"/>
    <w:rsid w:val="00490355"/>
    <w:rsid w:val="004A0A62"/>
    <w:rsid w:val="004C33DE"/>
    <w:rsid w:val="004E02B7"/>
    <w:rsid w:val="00512A5D"/>
    <w:rsid w:val="00530C4C"/>
    <w:rsid w:val="005A48A2"/>
    <w:rsid w:val="005C6740"/>
    <w:rsid w:val="005D6542"/>
    <w:rsid w:val="005E4115"/>
    <w:rsid w:val="00612AAB"/>
    <w:rsid w:val="00623FFF"/>
    <w:rsid w:val="006362D5"/>
    <w:rsid w:val="0066120E"/>
    <w:rsid w:val="00663162"/>
    <w:rsid w:val="006701E7"/>
    <w:rsid w:val="00690A6B"/>
    <w:rsid w:val="006925D3"/>
    <w:rsid w:val="006C09A9"/>
    <w:rsid w:val="0072497C"/>
    <w:rsid w:val="00743A51"/>
    <w:rsid w:val="00776D9E"/>
    <w:rsid w:val="007815C6"/>
    <w:rsid w:val="007C276A"/>
    <w:rsid w:val="007F3B31"/>
    <w:rsid w:val="007F5DEE"/>
    <w:rsid w:val="008120B8"/>
    <w:rsid w:val="00814AEF"/>
    <w:rsid w:val="008276DE"/>
    <w:rsid w:val="00871D41"/>
    <w:rsid w:val="008A4490"/>
    <w:rsid w:val="008C3F37"/>
    <w:rsid w:val="008F66D5"/>
    <w:rsid w:val="00902DE1"/>
    <w:rsid w:val="00913394"/>
    <w:rsid w:val="009414BE"/>
    <w:rsid w:val="00983124"/>
    <w:rsid w:val="00983185"/>
    <w:rsid w:val="00992129"/>
    <w:rsid w:val="009E3AE3"/>
    <w:rsid w:val="009F7107"/>
    <w:rsid w:val="00A019A2"/>
    <w:rsid w:val="00A06A8E"/>
    <w:rsid w:val="00A07436"/>
    <w:rsid w:val="00A11734"/>
    <w:rsid w:val="00A80A2A"/>
    <w:rsid w:val="00AA1CFD"/>
    <w:rsid w:val="00B20BAE"/>
    <w:rsid w:val="00B2397B"/>
    <w:rsid w:val="00B36383"/>
    <w:rsid w:val="00B82A4C"/>
    <w:rsid w:val="00B83630"/>
    <w:rsid w:val="00BA4F8B"/>
    <w:rsid w:val="00BC691A"/>
    <w:rsid w:val="00C25A06"/>
    <w:rsid w:val="00C83D3A"/>
    <w:rsid w:val="00CE08CC"/>
    <w:rsid w:val="00CE19F4"/>
    <w:rsid w:val="00D02C55"/>
    <w:rsid w:val="00D36BD4"/>
    <w:rsid w:val="00D66C82"/>
    <w:rsid w:val="00D76679"/>
    <w:rsid w:val="00DE4C7B"/>
    <w:rsid w:val="00E12352"/>
    <w:rsid w:val="00E32A4A"/>
    <w:rsid w:val="00E36D03"/>
    <w:rsid w:val="00E4272C"/>
    <w:rsid w:val="00F67593"/>
    <w:rsid w:val="00F745CD"/>
    <w:rsid w:val="00F75E8A"/>
    <w:rsid w:val="00FF34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A27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2129"/>
    <w:pPr>
      <w:spacing w:after="0" w:line="240" w:lineRule="auto"/>
    </w:pPr>
    <w:rPr>
      <w:rFonts w:ascii="Times New Roman" w:eastAsia="Times New Roman" w:hAnsi="Times New Roman" w:cs="Times New Roman"/>
      <w:sz w:val="20"/>
      <w:szCs w:val="20"/>
      <w:lang w:eastAsia="it-IT"/>
    </w:rPr>
  </w:style>
  <w:style w:type="paragraph" w:styleId="Titolo1">
    <w:name w:val="heading 1"/>
    <w:aliases w:val="1 ghost,g"/>
    <w:basedOn w:val="Normale"/>
    <w:next w:val="Normale"/>
    <w:link w:val="Titolo1Carattere"/>
    <w:qFormat/>
    <w:rsid w:val="00992129"/>
    <w:pPr>
      <w:spacing w:after="280" w:line="360" w:lineRule="atLeast"/>
      <w:outlineLvl w:val="0"/>
    </w:pPr>
    <w:rPr>
      <w:sz w:val="24"/>
    </w:rPr>
  </w:style>
  <w:style w:type="paragraph" w:styleId="Titolo2">
    <w:name w:val="heading 2"/>
    <w:aliases w:val="2 headline,h"/>
    <w:basedOn w:val="Normale"/>
    <w:next w:val="Normale"/>
    <w:link w:val="Titolo2Carattere"/>
    <w:qFormat/>
    <w:rsid w:val="00992129"/>
    <w:pPr>
      <w:keepNext/>
      <w:spacing w:before="240" w:after="60"/>
      <w:outlineLvl w:val="1"/>
    </w:pPr>
    <w:rPr>
      <w:rFonts w:ascii="Arial" w:hAnsi="Arial"/>
      <w:b/>
      <w:i/>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992129"/>
    <w:rPr>
      <w:rFonts w:ascii="Times New Roman" w:eastAsia="Times New Roman" w:hAnsi="Times New Roman" w:cs="Times New Roman"/>
      <w:sz w:val="24"/>
      <w:szCs w:val="20"/>
      <w:lang w:eastAsia="it-IT"/>
    </w:rPr>
  </w:style>
  <w:style w:type="character" w:customStyle="1" w:styleId="Titolo2Carattere">
    <w:name w:val="Titolo 2 Carattere"/>
    <w:aliases w:val="2 headline Carattere,h Carattere"/>
    <w:basedOn w:val="Carpredefinitoparagrafo"/>
    <w:link w:val="Titolo2"/>
    <w:rsid w:val="00992129"/>
    <w:rPr>
      <w:rFonts w:ascii="Arial" w:eastAsia="Times New Roman" w:hAnsi="Arial" w:cs="Times New Roman"/>
      <w:b/>
      <w:i/>
      <w:sz w:val="24"/>
      <w:szCs w:val="20"/>
      <w:lang w:eastAsia="it-IT"/>
    </w:rPr>
  </w:style>
  <w:style w:type="paragraph" w:customStyle="1" w:styleId="centerbold">
    <w:name w:val="center bold"/>
    <w:aliases w:val="cbo"/>
    <w:basedOn w:val="Normale"/>
    <w:rsid w:val="00992129"/>
    <w:pPr>
      <w:jc w:val="center"/>
    </w:pPr>
    <w:rPr>
      <w:b/>
      <w:sz w:val="24"/>
    </w:rPr>
  </w:style>
  <w:style w:type="character" w:styleId="Collegamentoipertestuale">
    <w:name w:val="Hyperlink"/>
    <w:uiPriority w:val="99"/>
    <w:rsid w:val="00992129"/>
    <w:rPr>
      <w:color w:val="0000FF"/>
      <w:u w:val="single"/>
    </w:rPr>
  </w:style>
  <w:style w:type="paragraph" w:styleId="Intestazione">
    <w:name w:val="header"/>
    <w:basedOn w:val="Normale"/>
    <w:link w:val="IntestazioneCarattere"/>
    <w:rsid w:val="00992129"/>
    <w:pPr>
      <w:tabs>
        <w:tab w:val="center" w:pos="5040"/>
        <w:tab w:val="right" w:pos="9360"/>
      </w:tabs>
    </w:pPr>
    <w:rPr>
      <w:sz w:val="24"/>
    </w:rPr>
  </w:style>
  <w:style w:type="character" w:customStyle="1" w:styleId="IntestazioneCarattere">
    <w:name w:val="Intestazione Carattere"/>
    <w:basedOn w:val="Carpredefinitoparagrafo"/>
    <w:link w:val="Intestazione"/>
    <w:rsid w:val="0099212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rsid w:val="00992129"/>
    <w:pPr>
      <w:tabs>
        <w:tab w:val="center" w:pos="4680"/>
        <w:tab w:val="right" w:pos="9360"/>
      </w:tabs>
    </w:pPr>
    <w:rPr>
      <w:sz w:val="24"/>
    </w:rPr>
  </w:style>
  <w:style w:type="character" w:customStyle="1" w:styleId="PidipaginaCarattere">
    <w:name w:val="Piè di pagina Carattere"/>
    <w:basedOn w:val="Carpredefinitoparagrafo"/>
    <w:link w:val="Pidipagina"/>
    <w:uiPriority w:val="99"/>
    <w:rsid w:val="00992129"/>
    <w:rPr>
      <w:rFonts w:ascii="Times New Roman" w:eastAsia="Times New Roman" w:hAnsi="Times New Roman" w:cs="Times New Roman"/>
      <w:sz w:val="24"/>
      <w:szCs w:val="20"/>
      <w:lang w:eastAsia="it-IT"/>
    </w:rPr>
  </w:style>
  <w:style w:type="paragraph" w:styleId="Sommario1">
    <w:name w:val="toc 1"/>
    <w:basedOn w:val="Normale"/>
    <w:next w:val="Normale"/>
    <w:autoRedefine/>
    <w:uiPriority w:val="39"/>
    <w:rsid w:val="00992129"/>
    <w:pPr>
      <w:tabs>
        <w:tab w:val="left" w:pos="600"/>
        <w:tab w:val="right" w:pos="8497"/>
      </w:tabs>
      <w:spacing w:line="360" w:lineRule="auto"/>
    </w:pPr>
    <w:rPr>
      <w:rFonts w:ascii="Trebuchet MS" w:hAnsi="Trebuchet MS" w:cs="Trebuchet MS"/>
      <w:b/>
      <w:color w:val="000000" w:themeColor="text1"/>
    </w:rPr>
  </w:style>
  <w:style w:type="paragraph" w:styleId="Sommario2">
    <w:name w:val="toc 2"/>
    <w:basedOn w:val="Normale"/>
    <w:next w:val="Normale"/>
    <w:autoRedefine/>
    <w:uiPriority w:val="39"/>
    <w:rsid w:val="00992129"/>
    <w:pPr>
      <w:tabs>
        <w:tab w:val="left" w:pos="800"/>
        <w:tab w:val="right" w:pos="8505"/>
        <w:tab w:val="right" w:leader="dot" w:pos="9072"/>
      </w:tabs>
      <w:spacing w:line="300" w:lineRule="exact"/>
      <w:ind w:left="200"/>
    </w:pPr>
    <w:rPr>
      <w:rFonts w:ascii="Trebuchet MS" w:hAnsi="Trebuchet MS"/>
      <w:noProof/>
      <w:szCs w:val="24"/>
    </w:rPr>
  </w:style>
  <w:style w:type="paragraph" w:styleId="Paragrafoelenco">
    <w:name w:val="List Paragraph"/>
    <w:basedOn w:val="Normale"/>
    <w:uiPriority w:val="99"/>
    <w:qFormat/>
    <w:rsid w:val="00992129"/>
    <w:pPr>
      <w:ind w:left="708"/>
    </w:pPr>
  </w:style>
  <w:style w:type="paragraph" w:customStyle="1" w:styleId="art-comma">
    <w:name w:val="art-comma"/>
    <w:basedOn w:val="Normale"/>
    <w:rsid w:val="00992129"/>
    <w:pPr>
      <w:snapToGrid w:val="0"/>
      <w:ind w:left="709" w:hanging="709"/>
      <w:jc w:val="both"/>
    </w:pPr>
    <w:rPr>
      <w:rFonts w:ascii="Calibri" w:hAnsi="Calibri" w:cs="Calibri"/>
      <w:sz w:val="24"/>
      <w:szCs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9414BE"/>
    <w:rPr>
      <w:sz w:val="16"/>
      <w:szCs w:val="16"/>
    </w:rPr>
  </w:style>
  <w:style w:type="paragraph" w:styleId="Testocommento">
    <w:name w:val="annotation text"/>
    <w:basedOn w:val="Normale"/>
    <w:link w:val="TestocommentoCarattere"/>
    <w:uiPriority w:val="99"/>
    <w:semiHidden/>
    <w:unhideWhenUsed/>
    <w:rsid w:val="009414BE"/>
  </w:style>
  <w:style w:type="character" w:customStyle="1" w:styleId="TestocommentoCarattere">
    <w:name w:val="Testo commento Carattere"/>
    <w:basedOn w:val="Carpredefinitoparagrafo"/>
    <w:link w:val="Testocommento"/>
    <w:uiPriority w:val="99"/>
    <w:semiHidden/>
    <w:rsid w:val="009414BE"/>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414BE"/>
    <w:rPr>
      <w:b/>
      <w:bCs/>
    </w:rPr>
  </w:style>
  <w:style w:type="character" w:customStyle="1" w:styleId="SoggettocommentoCarattere">
    <w:name w:val="Soggetto commento Carattere"/>
    <w:basedOn w:val="TestocommentoCarattere"/>
    <w:link w:val="Soggettocommento"/>
    <w:uiPriority w:val="99"/>
    <w:semiHidden/>
    <w:rsid w:val="009414BE"/>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9414B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414BE"/>
    <w:rPr>
      <w:rFonts w:ascii="Segoe UI" w:eastAsia="Times New Roman" w:hAnsi="Segoe UI" w:cs="Segoe UI"/>
      <w:sz w:val="18"/>
      <w:szCs w:val="18"/>
      <w:lang w:eastAsia="it-IT"/>
    </w:rPr>
  </w:style>
  <w:style w:type="paragraph" w:styleId="Corpotesto">
    <w:name w:val="Body Text"/>
    <w:basedOn w:val="Normale"/>
    <w:link w:val="CorpotestoCarattere"/>
    <w:qFormat/>
    <w:rsid w:val="00202785"/>
    <w:pPr>
      <w:widowControl w:val="0"/>
      <w:autoSpaceDE w:val="0"/>
      <w:autoSpaceDN w:val="0"/>
      <w:adjustRightInd w:val="0"/>
      <w:spacing w:line="300" w:lineRule="atLeast"/>
      <w:jc w:val="both"/>
    </w:pPr>
    <w:rPr>
      <w:rFonts w:asciiTheme="minorHAnsi" w:hAnsiTheme="minorHAnsi"/>
      <w:kern w:val="2"/>
      <w:szCs w:val="24"/>
    </w:rPr>
  </w:style>
  <w:style w:type="character" w:customStyle="1" w:styleId="CorpotestoCarattere">
    <w:name w:val="Corpo testo Carattere"/>
    <w:basedOn w:val="Carpredefinitoparagrafo"/>
    <w:link w:val="Corpotesto"/>
    <w:rsid w:val="00202785"/>
    <w:rPr>
      <w:rFonts w:eastAsia="Times New Roman" w:cs="Times New Roman"/>
      <w:kern w:val="2"/>
      <w:sz w:val="20"/>
      <w:szCs w:val="24"/>
      <w:lang w:eastAsia="it-IT"/>
    </w:rPr>
  </w:style>
  <w:style w:type="paragraph" w:styleId="Revisione">
    <w:name w:val="Revision"/>
    <w:hidden/>
    <w:uiPriority w:val="99"/>
    <w:semiHidden/>
    <w:rsid w:val="0066120E"/>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992621">
      <w:bodyDiv w:val="1"/>
      <w:marLeft w:val="0"/>
      <w:marRight w:val="0"/>
      <w:marTop w:val="0"/>
      <w:marBottom w:val="0"/>
      <w:divBdr>
        <w:top w:val="none" w:sz="0" w:space="0" w:color="auto"/>
        <w:left w:val="none" w:sz="0" w:space="0" w:color="auto"/>
        <w:bottom w:val="none" w:sz="0" w:space="0" w:color="auto"/>
        <w:right w:val="none" w:sz="0" w:space="0" w:color="auto"/>
      </w:divBdr>
    </w:div>
    <w:div w:id="1160190512">
      <w:bodyDiv w:val="1"/>
      <w:marLeft w:val="0"/>
      <w:marRight w:val="0"/>
      <w:marTop w:val="0"/>
      <w:marBottom w:val="0"/>
      <w:divBdr>
        <w:top w:val="none" w:sz="0" w:space="0" w:color="auto"/>
        <w:left w:val="none" w:sz="0" w:space="0" w:color="auto"/>
        <w:bottom w:val="none" w:sz="0" w:space="0" w:color="auto"/>
        <w:right w:val="none" w:sz="0" w:space="0" w:color="auto"/>
      </w:divBdr>
    </w:div>
    <w:div w:id="1479952653">
      <w:bodyDiv w:val="1"/>
      <w:marLeft w:val="0"/>
      <w:marRight w:val="0"/>
      <w:marTop w:val="0"/>
      <w:marBottom w:val="0"/>
      <w:divBdr>
        <w:top w:val="none" w:sz="0" w:space="0" w:color="auto"/>
        <w:left w:val="none" w:sz="0" w:space="0" w:color="auto"/>
        <w:bottom w:val="none" w:sz="0" w:space="0" w:color="auto"/>
        <w:right w:val="none" w:sz="0" w:space="0" w:color="auto"/>
      </w:divBdr>
    </w:div>
    <w:div w:id="168312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35ceae5d1d0045f236fc541ba66af713">
  <xsd:schema xmlns:xsd="http://www.w3.org/2001/XMLSchema" xmlns:xs="http://www.w3.org/2001/XMLSchema" xmlns:p="http://schemas.microsoft.com/office/2006/metadata/properties" xmlns:ns2="93cd5faf-1904-4bbd-8598-f213a7daec58" targetNamespace="http://schemas.microsoft.com/office/2006/metadata/properties" ma:root="true" ma:fieldsID="3bdae466a09ca90392dcabf41a593357"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DE1347-8A58-4FE1-A518-DFDE1C718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7C2242-0CFA-4791-B991-ADE1FAD5AB7A}">
  <ds:schemaRefs>
    <ds:schemaRef ds:uri="http://schemas.microsoft.com/sharepoint/v3/contenttype/forms"/>
  </ds:schemaRefs>
</ds:datastoreItem>
</file>

<file path=customXml/itemProps3.xml><?xml version="1.0" encoding="utf-8"?>
<ds:datastoreItem xmlns:ds="http://schemas.openxmlformats.org/officeDocument/2006/customXml" ds:itemID="{82E37FA5-BDF1-48E5-818B-3B2E7EC3291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1567</Words>
  <Characters>9194</Characters>
  <Application>Microsoft Office Word</Application>
  <DocSecurity>0</DocSecurity>
  <Lines>218</Lines>
  <Paragraphs>89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2025-11-07T14:04:00Z</dcterms:created>
  <dcterms:modified xsi:type="dcterms:W3CDTF">2025-11-12T08:52:00Z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ies>
</file>